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„SoD“</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Česká republika - Státní pozemkový úřad</w:t>
      </w:r>
    </w:p>
    <w:p w14:paraId="4EA90B46" w14:textId="674E8579" w:rsidR="006615F7" w:rsidRPr="0054723C" w:rsidRDefault="004750E4" w:rsidP="006615F7">
      <w:pPr>
        <w:tabs>
          <w:tab w:val="left" w:pos="4253"/>
        </w:tabs>
        <w:spacing w:after="0" w:line="280" w:lineRule="exact"/>
        <w:jc w:val="both"/>
        <w:rPr>
          <w:rFonts w:ascii="Arial" w:eastAsia="Times New Roman" w:hAnsi="Arial" w:cs="Arial"/>
          <w:b/>
        </w:rPr>
      </w:pPr>
      <w:r>
        <w:rPr>
          <w:rFonts w:ascii="Arial" w:eastAsia="Times New Roman" w:hAnsi="Arial" w:cs="Arial"/>
          <w:b/>
        </w:rPr>
        <w:t xml:space="preserve">Sídlo: </w:t>
      </w:r>
      <w:r w:rsidRPr="009B12AA">
        <w:rPr>
          <w:rFonts w:ascii="Arial" w:eastAsia="Times New Roman" w:hAnsi="Arial" w:cs="Arial"/>
        </w:rPr>
        <w:t>Husinecká 1024/11a, 130 00 Praha 3</w:t>
      </w:r>
      <w:r w:rsidR="006615F7" w:rsidRPr="0054723C">
        <w:rPr>
          <w:rFonts w:ascii="Arial" w:eastAsia="Times New Roman" w:hAnsi="Arial" w:cs="Arial"/>
          <w:b/>
        </w:rPr>
        <w:t xml:space="preserve"> </w:t>
      </w:r>
      <w:r w:rsidR="00E00DD5" w:rsidRPr="008D2238">
        <w:rPr>
          <w:rFonts w:ascii="Arial" w:eastAsia="Times New Roman" w:hAnsi="Arial" w:cs="Arial"/>
        </w:rPr>
        <w:t>– Žižkov</w:t>
      </w:r>
    </w:p>
    <w:p w14:paraId="46224B1B" w14:textId="481CA2E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sidR="008942AE">
        <w:rPr>
          <w:rFonts w:ascii="Arial" w:eastAsia="Times New Roman" w:hAnsi="Arial" w:cs="Arial"/>
          <w:b/>
        </w:rPr>
        <w:t>pro Ústecký kraj</w:t>
      </w:r>
    </w:p>
    <w:p w14:paraId="2CA81A02" w14:textId="6DB594CE" w:rsidR="004750E4" w:rsidRPr="00146135" w:rsidRDefault="004750E4" w:rsidP="00050E94">
      <w:pPr>
        <w:overflowPunct w:val="0"/>
        <w:autoSpaceDE w:val="0"/>
        <w:autoSpaceDN w:val="0"/>
        <w:adjustRightInd w:val="0"/>
        <w:spacing w:after="0"/>
        <w:jc w:val="both"/>
        <w:textAlignment w:val="baseline"/>
        <w:rPr>
          <w:rFonts w:ascii="Arial" w:eastAsia="Times New Roman" w:hAnsi="Arial" w:cs="Arial"/>
          <w:bCs/>
        </w:rPr>
      </w:pPr>
      <w:r>
        <w:rPr>
          <w:rFonts w:ascii="Arial" w:eastAsia="Times New Roman" w:hAnsi="Arial" w:cs="Arial"/>
          <w:b/>
        </w:rPr>
        <w:t>Adresa:</w:t>
      </w:r>
      <w:r w:rsidR="00146135">
        <w:rPr>
          <w:rFonts w:ascii="Arial" w:eastAsia="Times New Roman" w:hAnsi="Arial" w:cs="Arial"/>
          <w:b/>
        </w:rPr>
        <w:t xml:space="preserve"> </w:t>
      </w:r>
      <w:r w:rsidR="00146135" w:rsidRPr="00146135">
        <w:rPr>
          <w:rFonts w:ascii="Arial" w:eastAsia="Times New Roman" w:hAnsi="Arial" w:cs="Arial"/>
          <w:bCs/>
        </w:rPr>
        <w:t>Husitská 1071/2, Teplice 41502</w:t>
      </w:r>
    </w:p>
    <w:p w14:paraId="47FA9857" w14:textId="513F701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Pobočka </w:t>
      </w:r>
      <w:r w:rsidR="00C12954" w:rsidRPr="00C12954">
        <w:rPr>
          <w:rFonts w:ascii="Arial" w:eastAsia="Times New Roman" w:hAnsi="Arial" w:cs="Arial"/>
          <w:b/>
        </w:rPr>
        <w:t>Litoměřice</w:t>
      </w:r>
    </w:p>
    <w:p w14:paraId="73B324BC" w14:textId="25D8A28A" w:rsidR="004750E4" w:rsidRPr="009B12AA" w:rsidRDefault="004750E4" w:rsidP="00050E94">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sidR="002F2C7E">
        <w:rPr>
          <w:rFonts w:ascii="Arial" w:eastAsia="Times New Roman" w:hAnsi="Arial" w:cs="Arial"/>
          <w:b/>
        </w:rPr>
        <w:t xml:space="preserve"> </w:t>
      </w:r>
      <w:r w:rsidR="002F2C7E" w:rsidRPr="002F2C7E">
        <w:rPr>
          <w:rFonts w:ascii="Arial" w:eastAsia="Times New Roman" w:hAnsi="Arial" w:cs="Arial"/>
          <w:bCs/>
        </w:rPr>
        <w:t>Velká Krajská 44/1, Město 44/1, 41201 Litoměřice</w:t>
      </w:r>
    </w:p>
    <w:p w14:paraId="3A95260D" w14:textId="5554CA90" w:rsidR="006615F7" w:rsidRPr="0054723C" w:rsidRDefault="006615F7" w:rsidP="00FF735D">
      <w:pPr>
        <w:overflowPunct w:val="0"/>
        <w:autoSpaceDE w:val="0"/>
        <w:autoSpaceDN w:val="0"/>
        <w:adjustRightInd w:val="0"/>
        <w:spacing w:after="120"/>
        <w:ind w:left="4536" w:hanging="4536"/>
        <w:jc w:val="both"/>
        <w:textAlignment w:val="baseline"/>
        <w:rPr>
          <w:rFonts w:ascii="Arial" w:eastAsia="Lucida Sans Unicode" w:hAnsi="Arial" w:cs="Arial"/>
          <w:color w:val="FF0000"/>
        </w:rPr>
      </w:pPr>
      <w:r w:rsidRPr="0054723C">
        <w:rPr>
          <w:rFonts w:ascii="Arial" w:eastAsia="Lucida Sans Unicode" w:hAnsi="Arial" w:cs="Arial"/>
        </w:rPr>
        <w:t>zastoupený:</w:t>
      </w:r>
      <w:r w:rsidR="00B86898">
        <w:rPr>
          <w:rFonts w:ascii="Arial" w:eastAsia="Lucida Sans Unicode" w:hAnsi="Arial" w:cs="Arial"/>
        </w:rPr>
        <w:tab/>
      </w:r>
      <w:r w:rsidR="002A6A85" w:rsidRPr="002A6A85">
        <w:rPr>
          <w:rFonts w:ascii="Arial" w:eastAsia="Lucida Sans Unicode" w:hAnsi="Arial" w:cs="Arial"/>
        </w:rPr>
        <w:t>Ing. Pavlem Pojerem, ředitelem Krajského pozemkového úřadu pro Ústecký kraj</w:t>
      </w:r>
    </w:p>
    <w:p w14:paraId="06E18DFA" w14:textId="08FA0670" w:rsidR="006615F7" w:rsidRPr="0054723C" w:rsidRDefault="006615F7" w:rsidP="00FF735D">
      <w:pPr>
        <w:widowControl w:val="0"/>
        <w:tabs>
          <w:tab w:val="left" w:pos="4536"/>
        </w:tabs>
        <w:suppressAutoHyphens/>
        <w:spacing w:after="120" w:line="240" w:lineRule="auto"/>
        <w:ind w:left="4536" w:hanging="4536"/>
        <w:jc w:val="both"/>
        <w:rPr>
          <w:rFonts w:ascii="Arial" w:eastAsia="Lucida Sans Unicode" w:hAnsi="Arial" w:cs="Arial"/>
        </w:rPr>
      </w:pPr>
      <w:r w:rsidRPr="0054723C">
        <w:rPr>
          <w:rFonts w:ascii="Arial" w:eastAsia="Lucida Sans Unicode" w:hAnsi="Arial" w:cs="Arial"/>
        </w:rPr>
        <w:t>ve smluvních záležitostech oprávněn jednat:</w:t>
      </w:r>
      <w:r w:rsidRPr="0054723C">
        <w:rPr>
          <w:rFonts w:ascii="Arial" w:eastAsia="Lucida Sans Unicode" w:hAnsi="Arial" w:cs="Arial"/>
        </w:rPr>
        <w:tab/>
      </w:r>
      <w:r w:rsidR="00B86898" w:rsidRPr="00B86898">
        <w:rPr>
          <w:rFonts w:ascii="Arial" w:eastAsia="Lucida Sans Unicode" w:hAnsi="Arial" w:cs="Arial"/>
        </w:rPr>
        <w:t>Ing. Pavel Pojer, ředitel Krajského pozemkového úřadu pro Ústecký kraj</w:t>
      </w:r>
    </w:p>
    <w:p w14:paraId="33F11E59" w14:textId="6770E850" w:rsidR="006615F7" w:rsidRPr="0054723C" w:rsidRDefault="006615F7" w:rsidP="00FF735D">
      <w:pPr>
        <w:widowControl w:val="0"/>
        <w:tabs>
          <w:tab w:val="left" w:pos="4536"/>
        </w:tabs>
        <w:suppressAutoHyphens/>
        <w:spacing w:after="120" w:line="240" w:lineRule="auto"/>
        <w:ind w:left="4530" w:hanging="4530"/>
        <w:jc w:val="both"/>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710A79" w:rsidRPr="00710A79">
        <w:rPr>
          <w:rFonts w:ascii="Arial" w:eastAsia="Lucida Sans Unicode" w:hAnsi="Arial" w:cs="Arial"/>
          <w:snapToGrid w:val="0"/>
        </w:rPr>
        <w:t>Pavel Trávníček, Pobočka Litoměřice</w:t>
      </w:r>
      <w:r w:rsidRPr="0054723C">
        <w:rPr>
          <w:rFonts w:ascii="Arial" w:eastAsia="Lucida Sans Unicode" w:hAnsi="Arial" w:cs="Arial"/>
        </w:rPr>
        <w:t xml:space="preserve">  </w:t>
      </w:r>
      <w:r w:rsidRPr="0054723C">
        <w:rPr>
          <w:rFonts w:ascii="Arial" w:eastAsia="Lucida Sans Unicode" w:hAnsi="Arial" w:cs="Arial"/>
        </w:rPr>
        <w:tab/>
      </w:r>
    </w:p>
    <w:p w14:paraId="44261845" w14:textId="0769624F"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7566AB">
        <w:rPr>
          <w:rFonts w:ascii="Arial" w:eastAsia="Lucida Sans Unicode" w:hAnsi="Arial" w:cs="Arial"/>
        </w:rPr>
        <w:t xml:space="preserve"> </w:t>
      </w:r>
      <w:r w:rsidR="007566AB" w:rsidRPr="007566AB">
        <w:rPr>
          <w:rFonts w:ascii="Arial" w:eastAsia="Lucida Sans Unicode" w:hAnsi="Arial" w:cs="Arial"/>
        </w:rPr>
        <w:t>727 956 767</w:t>
      </w:r>
      <w:r w:rsidRPr="0054723C">
        <w:rPr>
          <w:rFonts w:ascii="Arial" w:eastAsia="Lucida Sans Unicode" w:hAnsi="Arial" w:cs="Arial"/>
        </w:rPr>
        <w:tab/>
      </w:r>
      <w:r w:rsidRPr="0054723C">
        <w:rPr>
          <w:rFonts w:ascii="Arial" w:eastAsia="Lucida Sans Unicode" w:hAnsi="Arial" w:cs="Arial"/>
        </w:rPr>
        <w:tab/>
        <w:t xml:space="preserve"> </w:t>
      </w:r>
    </w:p>
    <w:p w14:paraId="047DE40A" w14:textId="2AC5D4E1"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007566AB" w:rsidRPr="007566AB">
        <w:rPr>
          <w:rFonts w:ascii="Arial" w:eastAsia="Lucida Sans Unicode" w:hAnsi="Arial" w:cs="Arial"/>
        </w:rPr>
        <w:t>litomerice.pk</w:t>
      </w:r>
      <w:r w:rsidRPr="007566AB">
        <w:rPr>
          <w:rFonts w:ascii="Arial" w:eastAsia="Lucida Sans Unicode" w:hAnsi="Arial" w:cs="Arial"/>
        </w:rPr>
        <w:t>@spucr.cz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r w:rsidRPr="0054723C">
        <w:rPr>
          <w:rFonts w:ascii="Arial" w:eastAsia="Times New Roman" w:hAnsi="Arial" w:cs="Arial"/>
          <w:b/>
        </w:rPr>
        <w:t xml:space="preserve">Zhotovitel: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zastoupený: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lastRenderedPageBreak/>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0D572CC5"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BE07C8" w:rsidRPr="00BE07C8">
        <w:rPr>
          <w:rFonts w:ascii="Arial" w:eastAsia="Times New Roman" w:hAnsi="Arial" w:cs="Arial"/>
          <w:b/>
          <w:bCs/>
          <w:snapToGrid w:val="0"/>
        </w:rPr>
        <w:t xml:space="preserve">Realizace polních cest C22 a C23 v k. ú. Chodouny </w:t>
      </w:r>
      <w:r w:rsidR="005B7257" w:rsidRPr="00BE07C8">
        <w:rPr>
          <w:rFonts w:ascii="Arial" w:eastAsia="Times New Roman" w:hAnsi="Arial" w:cs="Arial"/>
          <w:bCs/>
          <w:snapToGrid w:val="0"/>
        </w:rPr>
        <w:t>(dále jen „veřejná zakázka“)</w:t>
      </w:r>
      <w:r w:rsidR="005B7257" w:rsidRPr="00BE07C8">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Pr="00ED1F9B">
        <w:rPr>
          <w:rFonts w:ascii="Arial" w:eastAsia="Times New Roman" w:hAnsi="Arial" w:cs="Arial"/>
          <w:b/>
          <w:bCs/>
          <w:snapToGrid w:val="0"/>
          <w:highlight w:val="yellow"/>
          <w:lang w:val="de-DE"/>
        </w:rPr>
        <w:t>[DOPLNIT]</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77B07298"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Stavební povolení ze dne: </w:t>
      </w:r>
      <w:r w:rsidRPr="00ED1F9B">
        <w:rPr>
          <w:rFonts w:ascii="Arial" w:eastAsia="Times New Roman" w:hAnsi="Arial" w:cs="Arial"/>
          <w:b/>
          <w:bCs/>
          <w:snapToGrid w:val="0"/>
          <w:highlight w:val="yellow"/>
        </w:rPr>
        <w:t>[DOPLNIT]</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2BDA4676"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BE0CC0">
        <w:rPr>
          <w:rFonts w:ascii="Arial" w:hAnsi="Arial" w:cs="Arial"/>
          <w:b/>
          <w:u w:val="single"/>
        </w:rPr>
        <w:t xml:space="preserve"> </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346EE8A8" w14:textId="1DD29699"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BE07C8">
        <w:rPr>
          <w:rFonts w:ascii="Arial" w:hAnsi="Arial" w:cs="Arial"/>
        </w:rPr>
        <w:t> </w:t>
      </w:r>
      <w:r w:rsidR="00BE07C8">
        <w:rPr>
          <w:rFonts w:ascii="Arial" w:hAnsi="Arial" w:cs="Arial"/>
          <w:b/>
        </w:rPr>
        <w:t>k. ú. Chodouny</w:t>
      </w:r>
      <w:r w:rsidRPr="0054723C">
        <w:rPr>
          <w:rFonts w:ascii="Arial" w:hAnsi="Arial" w:cs="Arial"/>
        </w:rPr>
        <w:t xml:space="preserve"> 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 xml:space="preserve">a o změně zákona č. 229/1991 Sb., o úpravě vlastnických vztahů k půdě a jinému zemědělskému majetku, ve znění pozdějších předpisů, a to v souladu se zadávací dokumentací </w:t>
      </w:r>
      <w:r w:rsidR="00B80991">
        <w:rPr>
          <w:rFonts w:ascii="Arial" w:hAnsi="Arial" w:cs="Arial"/>
        </w:rPr>
        <w:t>v</w:t>
      </w:r>
      <w:r w:rsidRPr="0054723C">
        <w:rPr>
          <w:rFonts w:ascii="Arial" w:hAnsi="Arial" w:cs="Arial"/>
        </w:rPr>
        <w:t>eřejné zakázky (dále jen „</w:t>
      </w:r>
      <w:r w:rsidRPr="0054723C">
        <w:rPr>
          <w:rFonts w:ascii="Arial" w:hAnsi="Arial" w:cs="Arial"/>
          <w:b/>
        </w:rPr>
        <w:t>Zadávací dokumentace</w:t>
      </w:r>
      <w:r w:rsidRPr="0054723C">
        <w:rPr>
          <w:rFonts w:ascii="Arial" w:hAnsi="Arial" w:cs="Arial"/>
        </w:rPr>
        <w:t xml:space="preserve">“).  </w:t>
      </w:r>
    </w:p>
    <w:p w14:paraId="1DE03D57" w14:textId="55D5E5BA"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0B02A8">
        <w:rPr>
          <w:rFonts w:ascii="Arial" w:hAnsi="Arial" w:cs="Arial"/>
        </w:rPr>
        <w:t>polních cest polních cest C22 a C23</w:t>
      </w:r>
      <w:r w:rsidR="00913A22">
        <w:rPr>
          <w:rFonts w:ascii="Arial" w:hAnsi="Arial" w:cs="Arial"/>
        </w:rPr>
        <w:t xml:space="preserve"> v k. ú. Chodouny</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12E5D51D"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B80991">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lastRenderedPageBreak/>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75B927B7" w:rsidR="00DC3DF4" w:rsidRPr="004A6E69" w:rsidRDefault="00DC3DF4" w:rsidP="00DC3DF4">
      <w:pPr>
        <w:pStyle w:val="Odstavecseseznamem"/>
        <w:numPr>
          <w:ilvl w:val="0"/>
          <w:numId w:val="3"/>
        </w:numPr>
        <w:jc w:val="both"/>
        <w:rPr>
          <w:rFonts w:ascii="Arial" w:hAnsi="Arial" w:cs="Arial"/>
        </w:rPr>
      </w:pPr>
      <w:bookmarkStart w:id="1" w:name="_Hlk40280986"/>
      <w:r w:rsidRPr="004A6E69">
        <w:rPr>
          <w:rFonts w:ascii="Arial" w:hAnsi="Arial" w:cs="Arial"/>
        </w:rPr>
        <w:t xml:space="preserve">Nedílnou součástí díla bude doklad </w:t>
      </w:r>
      <w:r w:rsidR="00BA540B">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1"/>
    <w:p w14:paraId="4D099559" w14:textId="77777777" w:rsidR="005961C2" w:rsidRPr="00577BB5" w:rsidRDefault="005961C2" w:rsidP="00577BB5">
      <w:pPr>
        <w:jc w:val="both"/>
        <w:rPr>
          <w:rFonts w:ascii="Arial" w:hAnsi="Arial" w:cs="Arial"/>
        </w:rPr>
      </w:pPr>
    </w:p>
    <w:p w14:paraId="03B347E2" w14:textId="6FCDE22C"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BE0CC0">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22CE0665" w:rsidR="00D6259E" w:rsidRPr="0054723C" w:rsidRDefault="00D6259E" w:rsidP="00D6259E">
      <w:pPr>
        <w:jc w:val="both"/>
        <w:rPr>
          <w:rFonts w:ascii="Arial" w:hAnsi="Arial" w:cs="Arial"/>
          <w:b/>
        </w:rPr>
      </w:pPr>
      <w:r w:rsidRPr="0054723C">
        <w:rPr>
          <w:rFonts w:ascii="Arial" w:hAnsi="Arial" w:cs="Arial"/>
        </w:rPr>
        <w:t xml:space="preserve">Název díla: </w:t>
      </w:r>
      <w:r w:rsidR="00913A22" w:rsidRPr="00913A22">
        <w:rPr>
          <w:rFonts w:ascii="Arial" w:hAnsi="Arial" w:cs="Arial"/>
          <w:b/>
          <w:bCs/>
        </w:rPr>
        <w:t>Realizace polních cest C22 a C23 v k. ú. Chodouny</w:t>
      </w:r>
    </w:p>
    <w:p w14:paraId="5E655851" w14:textId="3D96975E" w:rsidR="00D6259E" w:rsidRPr="00ED1F9B" w:rsidRDefault="00D6259E" w:rsidP="00D6259E">
      <w:pPr>
        <w:jc w:val="both"/>
        <w:rPr>
          <w:rFonts w:ascii="Arial" w:hAnsi="Arial" w:cs="Arial"/>
          <w:bCs/>
        </w:rPr>
      </w:pPr>
      <w:r w:rsidRPr="0054723C">
        <w:rPr>
          <w:rFonts w:ascii="Arial" w:hAnsi="Arial" w:cs="Arial"/>
        </w:rPr>
        <w:t>Místo stavby:</w:t>
      </w:r>
      <w:r w:rsidR="00BE0CC0">
        <w:rPr>
          <w:rFonts w:ascii="Arial" w:hAnsi="Arial" w:cs="Arial"/>
        </w:rPr>
        <w:t xml:space="preserve"> </w:t>
      </w:r>
      <w:r w:rsidR="00913A22" w:rsidRPr="00913A22">
        <w:rPr>
          <w:rFonts w:ascii="Arial" w:hAnsi="Arial" w:cs="Arial"/>
          <w:b/>
          <w:bCs/>
        </w:rPr>
        <w:t>k. ú. Chodouny</w:t>
      </w:r>
      <w:r w:rsidR="00913A22">
        <w:rPr>
          <w:rFonts w:ascii="Arial" w:hAnsi="Arial" w:cs="Arial"/>
          <w:b/>
          <w:bCs/>
        </w:rPr>
        <w:t>, obec Chodouny, okres Litoměřice, Ústecký kraj.</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5A81D848" w:rsidR="00D6259E" w:rsidRPr="00A901B1"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A901B1">
        <w:rPr>
          <w:rFonts w:ascii="Arial" w:hAnsi="Arial" w:cs="Arial"/>
        </w:rPr>
        <w:t>projekční společnost</w:t>
      </w:r>
      <w:r w:rsidR="009B5B85" w:rsidRPr="00A901B1">
        <w:rPr>
          <w:rFonts w:ascii="Arial" w:hAnsi="Arial" w:cs="Arial"/>
        </w:rPr>
        <w:t>í</w:t>
      </w:r>
      <w:r w:rsidRPr="00A901B1">
        <w:rPr>
          <w:rFonts w:ascii="Arial" w:hAnsi="Arial" w:cs="Arial"/>
        </w:rPr>
        <w:t xml:space="preserve"> </w:t>
      </w:r>
      <w:r w:rsidR="00227B1D">
        <w:rPr>
          <w:rFonts w:ascii="Arial" w:hAnsi="Arial" w:cs="Arial"/>
        </w:rPr>
        <w:t>„</w:t>
      </w:r>
      <w:r w:rsidR="002532E9" w:rsidRPr="00A901B1">
        <w:rPr>
          <w:rFonts w:ascii="Arial" w:hAnsi="Arial" w:cs="Arial"/>
          <w:b/>
          <w:bCs/>
        </w:rPr>
        <w:t>HUT</w:t>
      </w:r>
      <w:r w:rsidR="00925A1C" w:rsidRPr="00A901B1">
        <w:rPr>
          <w:rFonts w:ascii="Arial" w:hAnsi="Arial" w:cs="Arial"/>
          <w:b/>
          <w:bCs/>
        </w:rPr>
        <w:t>Á</w:t>
      </w:r>
      <w:r w:rsidR="002532E9" w:rsidRPr="00A901B1">
        <w:rPr>
          <w:rFonts w:ascii="Arial" w:hAnsi="Arial" w:cs="Arial"/>
          <w:b/>
          <w:bCs/>
        </w:rPr>
        <w:t>R a.s.</w:t>
      </w:r>
      <w:r w:rsidR="00227B1D" w:rsidRPr="00227B1D">
        <w:rPr>
          <w:rFonts w:ascii="Arial" w:hAnsi="Arial" w:cs="Arial"/>
        </w:rPr>
        <w:t>“.</w:t>
      </w:r>
      <w:r w:rsidRPr="00A901B1">
        <w:rPr>
          <w:rFonts w:ascii="Arial" w:hAnsi="Arial" w:cs="Arial"/>
        </w:rPr>
        <w:t xml:space="preserve"> Uvedená projektová dokumentace bude objednatelem protokolárně předána zhotoviteli nejpozději při předání staveniště.</w:t>
      </w:r>
    </w:p>
    <w:p w14:paraId="5818A28A" w14:textId="77777777" w:rsidR="00D6259E" w:rsidRPr="00A901B1" w:rsidRDefault="00D6259E" w:rsidP="00D6259E">
      <w:pPr>
        <w:pStyle w:val="Odstavecseseznamem"/>
        <w:numPr>
          <w:ilvl w:val="0"/>
          <w:numId w:val="4"/>
        </w:numPr>
        <w:jc w:val="both"/>
        <w:rPr>
          <w:rFonts w:ascii="Arial" w:hAnsi="Arial" w:cs="Arial"/>
        </w:rPr>
      </w:pPr>
      <w:r w:rsidRPr="00A901B1">
        <w:rPr>
          <w:rFonts w:ascii="Arial" w:hAnsi="Arial" w:cs="Arial"/>
        </w:rPr>
        <w:t>Součástí realizace díla jsou tyto činnosti:</w:t>
      </w:r>
    </w:p>
    <w:p w14:paraId="4420674B" w14:textId="0CB4CA89" w:rsidR="00D6259E" w:rsidRPr="00A901B1" w:rsidRDefault="00D6259E" w:rsidP="008D4E02">
      <w:pPr>
        <w:pStyle w:val="Odstavecseseznamem"/>
        <w:numPr>
          <w:ilvl w:val="0"/>
          <w:numId w:val="5"/>
        </w:numPr>
        <w:jc w:val="both"/>
        <w:rPr>
          <w:rFonts w:ascii="Arial" w:hAnsi="Arial" w:cs="Arial"/>
        </w:rPr>
      </w:pPr>
      <w:r w:rsidRPr="00A901B1">
        <w:rPr>
          <w:rFonts w:ascii="Arial" w:hAnsi="Arial" w:cs="Arial"/>
        </w:rPr>
        <w:t xml:space="preserve">Zajištění dodávek materiálů a zařízení nezbytných pro řádné dokončení díla. </w:t>
      </w:r>
    </w:p>
    <w:p w14:paraId="2A2775F3" w14:textId="77777777" w:rsidR="00D6259E" w:rsidRPr="00A901B1" w:rsidRDefault="00D6259E" w:rsidP="008D4E02">
      <w:pPr>
        <w:pStyle w:val="Odstavecseseznamem"/>
        <w:numPr>
          <w:ilvl w:val="0"/>
          <w:numId w:val="5"/>
        </w:numPr>
        <w:jc w:val="both"/>
        <w:rPr>
          <w:rFonts w:ascii="Arial" w:hAnsi="Arial" w:cs="Arial"/>
        </w:rPr>
      </w:pPr>
      <w:r w:rsidRPr="00A901B1">
        <w:rPr>
          <w:rFonts w:ascii="Arial" w:hAnsi="Arial" w:cs="Arial"/>
        </w:rPr>
        <w:t>Provedení všech činností souvisejících s provedením díla nezbytných pro řádné dokončení díla (dodáv</w:t>
      </w:r>
      <w:r w:rsidR="004750E4" w:rsidRPr="00A901B1">
        <w:rPr>
          <w:rFonts w:ascii="Arial" w:hAnsi="Arial" w:cs="Arial"/>
        </w:rPr>
        <w:t>ky</w:t>
      </w:r>
      <w:r w:rsidRPr="00A901B1">
        <w:rPr>
          <w:rFonts w:ascii="Arial" w:hAnsi="Arial" w:cs="Arial"/>
        </w:rPr>
        <w:t>, služ</w:t>
      </w:r>
      <w:r w:rsidR="004750E4" w:rsidRPr="00A901B1">
        <w:rPr>
          <w:rFonts w:ascii="Arial" w:hAnsi="Arial" w:cs="Arial"/>
        </w:rPr>
        <w:t>by</w:t>
      </w:r>
      <w:r w:rsidRPr="00A901B1">
        <w:rPr>
          <w:rFonts w:ascii="Arial" w:hAnsi="Arial" w:cs="Arial"/>
        </w:rPr>
        <w:t>,</w:t>
      </w:r>
      <w:r w:rsidR="008264B7" w:rsidRPr="00A901B1">
        <w:rPr>
          <w:rFonts w:ascii="Arial" w:hAnsi="Arial" w:cs="Arial"/>
        </w:rPr>
        <w:t xml:space="preserve"> bezpečnostní opatření apod.).</w:t>
      </w:r>
      <w:r w:rsidRPr="00A901B1">
        <w:rPr>
          <w:rFonts w:ascii="Arial" w:hAnsi="Arial" w:cs="Arial"/>
        </w:rPr>
        <w:t xml:space="preserve">  </w:t>
      </w:r>
    </w:p>
    <w:p w14:paraId="46E4AC9D" w14:textId="77777777" w:rsidR="00D6259E" w:rsidRPr="00A901B1" w:rsidRDefault="00D6259E" w:rsidP="008D4E02">
      <w:pPr>
        <w:pStyle w:val="Odstavecseseznamem"/>
        <w:numPr>
          <w:ilvl w:val="0"/>
          <w:numId w:val="5"/>
        </w:numPr>
        <w:jc w:val="both"/>
        <w:rPr>
          <w:rFonts w:ascii="Arial" w:hAnsi="Arial" w:cs="Arial"/>
        </w:rPr>
      </w:pPr>
      <w:r w:rsidRPr="00A901B1">
        <w:rPr>
          <w:rFonts w:ascii="Arial" w:hAnsi="Arial" w:cs="Arial"/>
        </w:rPr>
        <w:t>K</w:t>
      </w:r>
      <w:r w:rsidR="008264B7" w:rsidRPr="00A901B1">
        <w:rPr>
          <w:rFonts w:ascii="Arial" w:hAnsi="Arial" w:cs="Arial"/>
        </w:rPr>
        <w:t>oordinace</w:t>
      </w:r>
      <w:r w:rsidRPr="00A901B1">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62CCF20F"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 xml:space="preserve">Zhotovitel </w:t>
      </w:r>
      <w:r w:rsidR="004D6100">
        <w:rPr>
          <w:rFonts w:ascii="Arial" w:hAnsi="Arial" w:cs="Arial"/>
        </w:rPr>
        <w:t>umožní</w:t>
      </w:r>
      <w:r w:rsidR="007209C2">
        <w:rPr>
          <w:rFonts w:ascii="Arial" w:hAnsi="Arial" w:cs="Arial"/>
        </w:rPr>
        <w:t xml:space="preserve"> </w:t>
      </w:r>
      <w:r w:rsidRPr="0054723C">
        <w:rPr>
          <w:rFonts w:ascii="Arial" w:hAnsi="Arial" w:cs="Arial"/>
        </w:rPr>
        <w:t>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2" w:name="_Hlk13050140"/>
      <w:r w:rsidR="007F3E30">
        <w:rPr>
          <w:rFonts w:ascii="Arial" w:hAnsi="Arial" w:cs="Arial"/>
        </w:rPr>
        <w:t>k nálezům munice či</w:t>
      </w:r>
      <w:r w:rsidR="007F3E30" w:rsidRPr="00B109EB">
        <w:rPr>
          <w:rFonts w:ascii="Arial" w:hAnsi="Arial" w:cs="Arial"/>
        </w:rPr>
        <w:t> </w:t>
      </w:r>
      <w:bookmarkEnd w:id="2"/>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B3597D5"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lastRenderedPageBreak/>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Pr>
          <w:rFonts w:ascii="Arial" w:hAnsi="Arial" w:cs="Arial"/>
        </w:rPr>
        <w:t xml:space="preserve">např.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4A41F9">
        <w:rPr>
          <w:rFonts w:ascii="Arial" w:hAnsi="Arial" w:cs="Arial"/>
        </w:rPr>
        <w:t>g</w:t>
      </w:r>
      <w:r w:rsidR="007F3E30">
        <w:rPr>
          <w:rFonts w:ascii="Arial" w:hAnsi="Arial" w:cs="Arial"/>
        </w:rPr>
        <w:t>)</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Pr="00A901B1"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 xml:space="preserve">a případných jiných právních nebo technických předpisů platných v době provádění a předání díla, kterými bude prokázáno dosažení předepsané </w:t>
      </w:r>
      <w:r w:rsidRPr="00A901B1">
        <w:rPr>
          <w:rFonts w:ascii="Arial" w:hAnsi="Arial" w:cs="Arial"/>
        </w:rPr>
        <w:t>kvality a předepsaných technických parametrů díla.</w:t>
      </w:r>
    </w:p>
    <w:p w14:paraId="2A7BA9CD" w14:textId="10EDA0CD" w:rsidR="005A46C5" w:rsidRPr="00A901B1" w:rsidRDefault="005A46C5" w:rsidP="005A46C5">
      <w:pPr>
        <w:pStyle w:val="Odstavecseseznamem"/>
        <w:ind w:left="1571"/>
        <w:jc w:val="both"/>
        <w:rPr>
          <w:rFonts w:ascii="Arial" w:hAnsi="Arial" w:cs="Arial"/>
        </w:rPr>
      </w:pPr>
      <w:bookmarkStart w:id="3" w:name="_Hlk16500257"/>
      <w:r w:rsidRPr="00A901B1">
        <w:rPr>
          <w:rFonts w:ascii="Arial" w:hAnsi="Arial" w:cs="Arial"/>
        </w:rPr>
        <w:t>Prověření</w:t>
      </w:r>
      <w:r w:rsidRPr="00A901B1">
        <w:t xml:space="preserve"> </w:t>
      </w:r>
      <w:r w:rsidRPr="00A901B1">
        <w:rPr>
          <w:rFonts w:ascii="Arial" w:hAnsi="Arial" w:cs="Arial"/>
        </w:rPr>
        <w:t>mocnosti finální vrstvy kontrolními vrty provedenými na své náklady, v</w:t>
      </w:r>
      <w:r w:rsidR="006068BF" w:rsidRPr="00A901B1">
        <w:rPr>
          <w:rFonts w:ascii="Arial" w:hAnsi="Arial" w:cs="Arial"/>
        </w:rPr>
        <w:t> </w:t>
      </w:r>
      <w:r w:rsidRPr="00A901B1">
        <w:rPr>
          <w:rFonts w:ascii="Arial" w:hAnsi="Arial" w:cs="Arial"/>
        </w:rPr>
        <w:t>místech</w:t>
      </w:r>
      <w:r w:rsidR="006068BF" w:rsidRPr="00A901B1">
        <w:rPr>
          <w:rFonts w:ascii="Arial" w:hAnsi="Arial" w:cs="Arial"/>
        </w:rPr>
        <w:t>,</w:t>
      </w:r>
      <w:r w:rsidRPr="00A901B1">
        <w:rPr>
          <w:rFonts w:ascii="Arial" w:hAnsi="Arial" w:cs="Arial"/>
        </w:rPr>
        <w:t xml:space="preserve"> kde určí objednatel, a to nejméně 2x na 500 m délky u cest s povrchem z asfaltové směsi.</w:t>
      </w:r>
    </w:p>
    <w:bookmarkEnd w:id="3"/>
    <w:p w14:paraId="652DDBA9" w14:textId="77777777" w:rsidR="00D6259E" w:rsidRPr="0054723C" w:rsidRDefault="00D6259E" w:rsidP="008D4E02">
      <w:pPr>
        <w:pStyle w:val="Odstavecseseznamem"/>
        <w:numPr>
          <w:ilvl w:val="0"/>
          <w:numId w:val="5"/>
        </w:numPr>
        <w:jc w:val="both"/>
        <w:rPr>
          <w:rFonts w:ascii="Arial" w:hAnsi="Arial" w:cs="Arial"/>
        </w:rPr>
      </w:pPr>
      <w:r w:rsidRPr="00A901B1">
        <w:rPr>
          <w:rFonts w:ascii="Arial" w:hAnsi="Arial" w:cs="Arial"/>
        </w:rPr>
        <w:t>Respektování obecných podmínek</w:t>
      </w:r>
      <w:r w:rsidRPr="0054723C">
        <w:rPr>
          <w:rFonts w:ascii="Arial" w:hAnsi="Arial" w:cs="Arial"/>
        </w:rPr>
        <w:t xml:space="preserve">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73D8F7E2"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 xml:space="preserve">Dílo bude provedeno dle projektové dokumentace, soupisu stavebních prací, dodávek a služeb s výkazem výměra v souladu se stavebním povolením vydaným </w:t>
      </w:r>
      <w:r w:rsidR="007D7A76">
        <w:rPr>
          <w:rFonts w:ascii="Arial" w:hAnsi="Arial" w:cs="Arial"/>
        </w:rPr>
        <w:t>Městským úřadem Roudnice nad Labem</w:t>
      </w:r>
      <w:r w:rsidR="007B434B">
        <w:rPr>
          <w:rFonts w:ascii="Arial" w:hAnsi="Arial" w:cs="Arial"/>
        </w:rPr>
        <w:t>, odborem dopravy</w:t>
      </w:r>
      <w:r w:rsidRPr="0054723C">
        <w:rPr>
          <w:rFonts w:ascii="Arial" w:hAnsi="Arial" w:cs="Arial"/>
        </w:rPr>
        <w:t xml:space="preserve"> dne </w:t>
      </w:r>
      <w:r w:rsidR="007B434B">
        <w:rPr>
          <w:rFonts w:ascii="Arial" w:hAnsi="Arial" w:cs="Arial"/>
        </w:rPr>
        <w:t>04. 04. 2022</w:t>
      </w:r>
      <w:r w:rsidRPr="0054723C">
        <w:rPr>
          <w:rFonts w:ascii="Arial" w:hAnsi="Arial" w:cs="Arial"/>
        </w:rPr>
        <w:t xml:space="preserve"> č.j.</w:t>
      </w:r>
      <w:r w:rsidR="007B434B">
        <w:rPr>
          <w:rFonts w:ascii="Arial" w:hAnsi="Arial" w:cs="Arial"/>
        </w:rPr>
        <w:t xml:space="preserve"> MURCE</w:t>
      </w:r>
      <w:r w:rsidR="008236A9">
        <w:rPr>
          <w:rFonts w:ascii="Arial" w:hAnsi="Arial" w:cs="Arial"/>
        </w:rPr>
        <w:t>/13952/2022</w:t>
      </w:r>
      <w:r w:rsidR="00807309">
        <w:rPr>
          <w:rFonts w:ascii="Arial" w:hAnsi="Arial" w:cs="Arial"/>
        </w:rPr>
        <w:t>,</w:t>
      </w:r>
      <w:r w:rsidRPr="0054723C">
        <w:rPr>
          <w:rFonts w:ascii="Arial" w:hAnsi="Arial" w:cs="Arial"/>
        </w:rPr>
        <w:t xml:space="preserve"> které nabylo právní moci dne </w:t>
      </w:r>
      <w:r w:rsidR="00492E97">
        <w:rPr>
          <w:rFonts w:ascii="Arial" w:hAnsi="Arial" w:cs="Arial"/>
        </w:rPr>
        <w:t>06. 05. 2022</w:t>
      </w:r>
      <w:r w:rsidR="00A34416">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228CCC32"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5969B2">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 dostatečnosti své nabídky.</w:t>
      </w:r>
      <w:bookmarkEnd w:id="4"/>
    </w:p>
    <w:p w14:paraId="1C6EE658" w14:textId="320EA610"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lastRenderedPageBreak/>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 xml:space="preserve">a to i při případném prodloužení </w:t>
      </w:r>
      <w:r w:rsidR="00B80991">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A26E5C">
      <w:pPr>
        <w:pStyle w:val="Odstavecseseznamem"/>
        <w:numPr>
          <w:ilvl w:val="0"/>
          <w:numId w:val="6"/>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7" w:name="_Hlk36122845"/>
      <w:bookmarkStart w:id="8" w:name="_Hlk36122353"/>
      <w:bookmarkEnd w:id="6"/>
      <w:r>
        <w:rPr>
          <w:i/>
          <w:iCs/>
          <w:sz w:val="22"/>
          <w:szCs w:val="22"/>
        </w:rPr>
        <w:t>(Cena bude uváděna na haléře, tj. na 2 desetinná místa)</w:t>
      </w:r>
      <w:bookmarkEnd w:id="7"/>
    </w:p>
    <w:p w14:paraId="61BC891F" w14:textId="77777777" w:rsidR="00703DC4" w:rsidRDefault="00703DC4" w:rsidP="00DB7631">
      <w:pPr>
        <w:pStyle w:val="Default"/>
        <w:ind w:firstLine="708"/>
        <w:rPr>
          <w:sz w:val="22"/>
          <w:szCs w:val="22"/>
        </w:rPr>
      </w:pPr>
    </w:p>
    <w:bookmarkEnd w:id="8"/>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9"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9"/>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0" w:name="_Hlk13050228"/>
      <w:r w:rsidR="007F3E30" w:rsidRPr="004D2462">
        <w:rPr>
          <w:rFonts w:ascii="Arial" w:hAnsi="Arial" w:cs="Arial"/>
          <w:bCs/>
        </w:rPr>
        <w:t xml:space="preserve"> ve formátu </w:t>
      </w:r>
      <w:bookmarkStart w:id="11" w:name="_Hlk72400020"/>
      <w:r w:rsidR="00100D69" w:rsidRPr="005A4973">
        <w:rPr>
          <w:rFonts w:ascii="Arial" w:hAnsi="Arial" w:cs="Arial"/>
        </w:rPr>
        <w:t>pdf</w:t>
      </w:r>
      <w:r w:rsidR="007F3E30" w:rsidRPr="004D2462">
        <w:rPr>
          <w:rFonts w:ascii="Arial" w:hAnsi="Arial" w:cs="Arial"/>
          <w:bCs/>
        </w:rPr>
        <w:t>.</w:t>
      </w:r>
      <w:bookmarkEnd w:id="10"/>
      <w:bookmarkEnd w:id="11"/>
    </w:p>
    <w:p w14:paraId="2CF312DF" w14:textId="77777777" w:rsidR="00522F12" w:rsidRPr="0054723C" w:rsidRDefault="00522F12" w:rsidP="006B54C6">
      <w:pPr>
        <w:jc w:val="center"/>
        <w:rPr>
          <w:rFonts w:ascii="Arial" w:hAnsi="Arial" w:cs="Arial"/>
          <w:b/>
          <w:u w:val="single"/>
        </w:rPr>
      </w:pPr>
    </w:p>
    <w:p w14:paraId="0427C843" w14:textId="60FA8642"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w:t>
      </w:r>
      <w:r w:rsidR="006D222A">
        <w:rPr>
          <w:rFonts w:ascii="Arial" w:hAnsi="Arial" w:cs="Arial"/>
          <w:b/>
          <w:u w:val="single"/>
        </w:rPr>
        <w:t>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221B24" w:rsidRDefault="004A41F9" w:rsidP="004A41F9">
      <w:pPr>
        <w:pStyle w:val="Odstavecseseznamem"/>
        <w:numPr>
          <w:ilvl w:val="0"/>
          <w:numId w:val="12"/>
        </w:numPr>
        <w:jc w:val="both"/>
        <w:rPr>
          <w:rFonts w:ascii="Arial" w:hAnsi="Arial" w:cs="Arial"/>
        </w:rPr>
      </w:pPr>
      <w:r w:rsidRPr="00221B24">
        <w:rPr>
          <w:rFonts w:ascii="Arial" w:hAnsi="Arial" w:cs="Arial"/>
        </w:rPr>
        <w:t>Úhrada provedených prací bude provedena na základě zhotovitelem vyhotovených daňových dokladů (faktur) vystavených za podmínek stanovených v této smlouvě.</w:t>
      </w:r>
    </w:p>
    <w:p w14:paraId="4BDE460D" w14:textId="14B27BEC" w:rsidR="004A41F9" w:rsidRPr="00221B24" w:rsidRDefault="004A41F9" w:rsidP="004A41F9">
      <w:pPr>
        <w:pStyle w:val="Odstavecseseznamem"/>
        <w:numPr>
          <w:ilvl w:val="0"/>
          <w:numId w:val="12"/>
        </w:numPr>
        <w:jc w:val="both"/>
        <w:rPr>
          <w:rFonts w:ascii="Arial" w:hAnsi="Arial" w:cs="Arial"/>
        </w:rPr>
      </w:pPr>
      <w:r w:rsidRPr="00221B24">
        <w:rPr>
          <w:rFonts w:ascii="Arial" w:hAnsi="Arial" w:cs="Arial"/>
        </w:rPr>
        <w:t>Objednatel neposkytuje zálohy.</w:t>
      </w:r>
    </w:p>
    <w:p w14:paraId="183CCC1F" w14:textId="6DD546CA" w:rsidR="004A41F9" w:rsidRPr="00221B24" w:rsidRDefault="004A41F9" w:rsidP="00221B24">
      <w:pPr>
        <w:pStyle w:val="Odstavecseseznamem"/>
        <w:numPr>
          <w:ilvl w:val="0"/>
          <w:numId w:val="12"/>
        </w:numPr>
        <w:jc w:val="both"/>
        <w:rPr>
          <w:rFonts w:ascii="Arial" w:hAnsi="Arial" w:cs="Arial"/>
          <w:i/>
        </w:rPr>
      </w:pPr>
      <w:bookmarkStart w:id="12" w:name="_Hlk126324902"/>
      <w:r w:rsidRPr="00221B24">
        <w:rPr>
          <w:rFonts w:ascii="Arial" w:hAnsi="Arial" w:cs="Arial"/>
          <w:iCs/>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221B24">
        <w:rPr>
          <w:rFonts w:ascii="Arial" w:hAnsi="Arial" w:cs="Arial"/>
          <w:iCs/>
        </w:rPr>
        <w:t>3</w:t>
      </w:r>
      <w:r w:rsidRPr="00221B24">
        <w:rPr>
          <w:rFonts w:ascii="Arial" w:hAnsi="Arial" w:cs="Arial"/>
          <w:iCs/>
        </w:rPr>
        <w:t>0.</w:t>
      </w:r>
      <w:r w:rsidR="00221B24">
        <w:rPr>
          <w:rFonts w:ascii="Arial" w:hAnsi="Arial" w:cs="Arial"/>
          <w:iCs/>
        </w:rPr>
        <w:t xml:space="preserve"> </w:t>
      </w:r>
      <w:r w:rsidRPr="00221B24">
        <w:rPr>
          <w:rFonts w:ascii="Arial" w:hAnsi="Arial" w:cs="Arial"/>
          <w:iCs/>
        </w:rPr>
        <w:t xml:space="preserve">11. příslušného roku. </w:t>
      </w:r>
    </w:p>
    <w:bookmarkEnd w:id="12"/>
    <w:p w14:paraId="223D2411" w14:textId="4F20DEC4" w:rsidR="004A41F9" w:rsidRPr="005E28E8" w:rsidRDefault="004A41F9" w:rsidP="005E28E8">
      <w:pPr>
        <w:pStyle w:val="Odstavecseseznamem"/>
        <w:ind w:left="709"/>
        <w:jc w:val="both"/>
        <w:rPr>
          <w:ins w:id="13" w:author="Králová Alžběta Ing." w:date="2023-02-15T17:34:00Z"/>
          <w:rFonts w:ascii="Arial" w:hAnsi="Arial" w:cs="Arial"/>
          <w:iCs/>
        </w:rPr>
      </w:pPr>
      <w:r w:rsidRPr="00221B24">
        <w:rPr>
          <w:rFonts w:ascii="Arial" w:hAnsi="Arial" w:cs="Arial"/>
          <w:iCs/>
        </w:rPr>
        <w:t xml:space="preserve">Nebude-li dílo dokončeno do </w:t>
      </w:r>
      <w:r w:rsidR="00221B24">
        <w:rPr>
          <w:rFonts w:ascii="Arial" w:hAnsi="Arial" w:cs="Arial"/>
          <w:iCs/>
        </w:rPr>
        <w:t>2</w:t>
      </w:r>
      <w:r w:rsidRPr="00221B24">
        <w:rPr>
          <w:rFonts w:ascii="Arial" w:hAnsi="Arial" w:cs="Arial"/>
          <w:iCs/>
        </w:rPr>
        <w:t>0.</w:t>
      </w:r>
      <w:r w:rsidR="00CA0B50">
        <w:rPr>
          <w:rFonts w:ascii="Arial" w:hAnsi="Arial" w:cs="Arial"/>
          <w:iCs/>
        </w:rPr>
        <w:t xml:space="preserve"> </w:t>
      </w:r>
      <w:r w:rsidRPr="00221B24">
        <w:rPr>
          <w:rFonts w:ascii="Arial" w:hAnsi="Arial" w:cs="Arial"/>
          <w:iCs/>
        </w:rPr>
        <w:t xml:space="preserve">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w:t>
      </w:r>
      <w:r w:rsidRPr="005E28E8">
        <w:rPr>
          <w:rFonts w:ascii="Arial" w:hAnsi="Arial" w:cs="Arial"/>
          <w:iCs/>
        </w:rPr>
        <w:t xml:space="preserve">Faktura musí být objednateli doručena nejpozději do </w:t>
      </w:r>
      <w:r w:rsidR="00221B24" w:rsidRPr="005E28E8">
        <w:rPr>
          <w:rFonts w:ascii="Arial" w:hAnsi="Arial" w:cs="Arial"/>
          <w:iCs/>
        </w:rPr>
        <w:t>3</w:t>
      </w:r>
      <w:r w:rsidRPr="005E28E8">
        <w:rPr>
          <w:rFonts w:ascii="Arial" w:hAnsi="Arial" w:cs="Arial"/>
          <w:iCs/>
        </w:rPr>
        <w:t>0.</w:t>
      </w:r>
      <w:r w:rsidR="00221B24" w:rsidRPr="005E28E8">
        <w:rPr>
          <w:rFonts w:ascii="Arial" w:hAnsi="Arial" w:cs="Arial"/>
          <w:iCs/>
        </w:rPr>
        <w:t xml:space="preserve"> </w:t>
      </w:r>
      <w:r w:rsidRPr="005E28E8">
        <w:rPr>
          <w:rFonts w:ascii="Arial" w:hAnsi="Arial" w:cs="Arial"/>
          <w:iCs/>
        </w:rPr>
        <w:t xml:space="preserve">11. příslušného roku. </w:t>
      </w:r>
    </w:p>
    <w:p w14:paraId="762FFBB1" w14:textId="77777777" w:rsidR="00016D80" w:rsidRPr="0039367A" w:rsidRDefault="00016D80" w:rsidP="00016D80">
      <w:pPr>
        <w:pStyle w:val="Odstavecseseznamem"/>
        <w:numPr>
          <w:ilvl w:val="0"/>
          <w:numId w:val="12"/>
        </w:numPr>
        <w:jc w:val="both"/>
        <w:rPr>
          <w:rFonts w:ascii="Arial" w:hAnsi="Arial" w:cs="Arial"/>
          <w:i/>
        </w:rPr>
      </w:pPr>
      <w:r w:rsidRPr="00221B24">
        <w:rPr>
          <w:rFonts w:ascii="Arial" w:hAnsi="Arial" w:cs="Arial"/>
        </w:rPr>
        <w:t>Zhotovitel je oprávněn objednateli vystavit daňové doklady (faktury) za provedené práce až do výše 90</w:t>
      </w:r>
      <w:r w:rsidRPr="0039367A">
        <w:rPr>
          <w:rFonts w:ascii="Arial" w:hAnsi="Arial" w:cs="Arial"/>
        </w:rPr>
        <w:t xml:space="preserve">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39367A">
        <w:rPr>
          <w:rFonts w:ascii="Arial" w:hAnsi="Arial" w:cs="Arial"/>
        </w:rPr>
        <w:t>po vyklizení staveniště. Vykazuje-li dílo</w:t>
      </w:r>
      <w:r>
        <w:rPr>
          <w:rFonts w:ascii="Arial" w:hAnsi="Arial" w:cs="Arial"/>
        </w:rPr>
        <w:t xml:space="preserve"> drobné</w:t>
      </w:r>
      <w:r w:rsidRPr="0039367A">
        <w:rPr>
          <w:rFonts w:ascii="Arial" w:hAnsi="Arial" w:cs="Arial"/>
        </w:rPr>
        <w:t xml:space="preserve"> vady (nedodělky)</w:t>
      </w:r>
      <w:r>
        <w:rPr>
          <w:rFonts w:ascii="Arial" w:hAnsi="Arial" w:cs="Arial"/>
        </w:rPr>
        <w:t>, které nebrání provedení kolaudačního řízení</w:t>
      </w:r>
      <w:r w:rsidRPr="0039367A">
        <w:rPr>
          <w:rFonts w:ascii="Arial" w:hAnsi="Arial" w:cs="Arial"/>
        </w:rPr>
        <w:t>,</w:t>
      </w:r>
      <w:r>
        <w:rPr>
          <w:rFonts w:ascii="Arial" w:hAnsi="Arial" w:cs="Arial"/>
        </w:rPr>
        <w:t xml:space="preserve"> </w:t>
      </w:r>
      <w:r w:rsidRPr="0039367A">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5A46C5">
        <w:rPr>
          <w:rFonts w:ascii="Arial" w:hAnsi="Arial" w:cs="Arial"/>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3EEB0931"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Pr="0054723C">
        <w:rPr>
          <w:rFonts w:ascii="Arial" w:hAnsi="Arial" w:cs="Arial"/>
        </w:rPr>
        <w:t xml:space="preserve"> 01312774</w:t>
      </w:r>
    </w:p>
    <w:p w14:paraId="524B3CAB" w14:textId="54D29ADF" w:rsidR="00CC70FE" w:rsidRPr="000333B2"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SPÚ/</w:t>
      </w:r>
      <w:r w:rsidRPr="0054723C">
        <w:rPr>
          <w:rFonts w:ascii="Arial" w:hAnsi="Arial" w:cs="Arial"/>
        </w:rPr>
        <w:t xml:space="preserve"> </w:t>
      </w:r>
      <w:r w:rsidR="00EE735D">
        <w:rPr>
          <w:rFonts w:ascii="Arial" w:hAnsi="Arial" w:cs="Arial"/>
        </w:rPr>
        <w:t>KPÚ</w:t>
      </w:r>
      <w:r w:rsidR="004A41F9">
        <w:rPr>
          <w:rFonts w:ascii="Arial" w:hAnsi="Arial" w:cs="Arial"/>
        </w:rPr>
        <w:t>/</w:t>
      </w:r>
      <w:r w:rsidR="00EE735D">
        <w:rPr>
          <w:rFonts w:ascii="Arial" w:hAnsi="Arial" w:cs="Arial"/>
        </w:rPr>
        <w:t xml:space="preserve"> </w:t>
      </w:r>
      <w:r w:rsidRPr="0054723C">
        <w:rPr>
          <w:rFonts w:ascii="Arial" w:hAnsi="Arial" w:cs="Arial"/>
        </w:rPr>
        <w:t xml:space="preserve">Pobočka </w:t>
      </w:r>
      <w:r w:rsidR="000333B2" w:rsidRPr="000333B2">
        <w:rPr>
          <w:rFonts w:ascii="Arial" w:hAnsi="Arial" w:cs="Arial"/>
        </w:rPr>
        <w:t>Litoměřice, Velká Krajská 44/1, Předměstí, 41201 Litoměřice.</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6C60718E"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4"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4"/>
      <w:r w:rsidR="002D18F6" w:rsidRPr="0054723C">
        <w:rPr>
          <w:rFonts w:ascii="Arial" w:hAnsi="Arial" w:cs="Arial"/>
        </w:rPr>
        <w:t>.</w:t>
      </w:r>
    </w:p>
    <w:p w14:paraId="73907179" w14:textId="2D7CE778"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2B34708A" w14:textId="77777777" w:rsidR="00804E97" w:rsidRPr="00804E97" w:rsidRDefault="00804E97" w:rsidP="00804E97">
      <w:pPr>
        <w:pStyle w:val="Odstavecseseznamem"/>
        <w:numPr>
          <w:ilvl w:val="0"/>
          <w:numId w:val="12"/>
        </w:numPr>
        <w:rPr>
          <w:rFonts w:ascii="Arial" w:hAnsi="Arial" w:cs="Arial"/>
        </w:rPr>
      </w:pPr>
      <w:r w:rsidRPr="00804E97">
        <w:rPr>
          <w:rFonts w:ascii="Arial" w:hAnsi="Arial" w:cs="Arial"/>
        </w:rPr>
        <w:t>Objednatel je v průběhu plnění oprávněn změnit zdroj financování.</w:t>
      </w:r>
    </w:p>
    <w:p w14:paraId="2BC8A1A4" w14:textId="77777777" w:rsidR="00804E97" w:rsidRDefault="00804E97" w:rsidP="00804E97">
      <w:pPr>
        <w:pStyle w:val="Odstavecseseznamem"/>
        <w:ind w:left="643"/>
        <w:jc w:val="both"/>
        <w:rPr>
          <w:rFonts w:ascii="Arial" w:hAnsi="Arial" w:cs="Arial"/>
        </w:rPr>
      </w:pPr>
    </w:p>
    <w:p w14:paraId="41AEBBF4" w14:textId="77777777" w:rsidR="00522F12" w:rsidRPr="0054723C" w:rsidRDefault="00522F12" w:rsidP="006B54C6">
      <w:pPr>
        <w:rPr>
          <w:rFonts w:ascii="Arial" w:hAnsi="Arial" w:cs="Arial"/>
          <w:b/>
          <w:u w:val="single"/>
        </w:rPr>
      </w:pPr>
    </w:p>
    <w:p w14:paraId="676D4639" w14:textId="1C91875E" w:rsidR="00245C7B" w:rsidRPr="0054723C" w:rsidRDefault="00325832" w:rsidP="006B54C6">
      <w:pPr>
        <w:jc w:val="center"/>
        <w:rPr>
          <w:rFonts w:ascii="Arial" w:hAnsi="Arial" w:cs="Arial"/>
          <w:b/>
          <w:u w:val="single"/>
        </w:rPr>
      </w:pPr>
      <w:r w:rsidRPr="0054723C">
        <w:rPr>
          <w:rFonts w:ascii="Arial" w:hAnsi="Arial" w:cs="Arial"/>
          <w:b/>
          <w:u w:val="single"/>
        </w:rPr>
        <w:lastRenderedPageBreak/>
        <w:t>Čl.</w:t>
      </w:r>
      <w:r w:rsidR="00600756">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77777777" w:rsidR="00804E97" w:rsidRPr="003F725D" w:rsidRDefault="00804E97" w:rsidP="00804E97">
      <w:pPr>
        <w:pStyle w:val="Odstavecseseznamem"/>
        <w:numPr>
          <w:ilvl w:val="0"/>
          <w:numId w:val="30"/>
        </w:numPr>
        <w:spacing w:after="0"/>
        <w:jc w:val="both"/>
        <w:rPr>
          <w:rFonts w:ascii="Arial" w:hAnsi="Arial" w:cs="Arial"/>
        </w:rPr>
      </w:pPr>
      <w:bookmarkStart w:id="15" w:name="_Ref376374899"/>
      <w:bookmarkStart w:id="16" w:name="_Ref376425265"/>
      <w:r w:rsidRPr="003F725D">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1A16C22" w14:textId="3C45FF74" w:rsidR="00804E97" w:rsidRPr="003F725D" w:rsidRDefault="00804E97" w:rsidP="00804E97">
      <w:pPr>
        <w:numPr>
          <w:ilvl w:val="0"/>
          <w:numId w:val="30"/>
        </w:numPr>
        <w:spacing w:after="0"/>
        <w:contextualSpacing/>
        <w:jc w:val="both"/>
        <w:rPr>
          <w:rFonts w:ascii="Arial" w:hAnsi="Arial" w:cs="Arial"/>
        </w:rPr>
      </w:pPr>
      <w:r w:rsidRPr="003F725D">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w:t>
      </w:r>
      <w:r w:rsidR="00016D80" w:rsidRPr="003F725D">
        <w:rPr>
          <w:rFonts w:ascii="Arial" w:hAnsi="Arial" w:cs="Arial"/>
        </w:rPr>
        <w:t>out</w:t>
      </w:r>
      <w:r w:rsidRPr="003F725D">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8BE23ED" w14:textId="381B8BA0" w:rsidR="00804E97" w:rsidRPr="003F725D" w:rsidRDefault="00804E97" w:rsidP="00804E97">
      <w:pPr>
        <w:numPr>
          <w:ilvl w:val="0"/>
          <w:numId w:val="30"/>
        </w:numPr>
        <w:contextualSpacing/>
        <w:jc w:val="both"/>
        <w:rPr>
          <w:rFonts w:ascii="Arial" w:hAnsi="Arial" w:cs="Arial"/>
        </w:rPr>
      </w:pPr>
      <w:r w:rsidRPr="003F725D">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w:t>
      </w:r>
      <w:r w:rsidR="004A4717">
        <w:rPr>
          <w:rFonts w:ascii="Arial" w:hAnsi="Arial" w:cs="Arial"/>
        </w:rPr>
        <w:t xml:space="preserve"> </w:t>
      </w:r>
      <w:r w:rsidRPr="003F725D">
        <w:rPr>
          <w:rFonts w:ascii="Arial" w:hAnsi="Arial" w:cs="Arial"/>
        </w:rPr>
        <w:t>11. do 31.</w:t>
      </w:r>
      <w:r w:rsidR="004A4717">
        <w:rPr>
          <w:rFonts w:ascii="Arial" w:hAnsi="Arial" w:cs="Arial"/>
        </w:rPr>
        <w:t xml:space="preserve"> </w:t>
      </w:r>
      <w:r w:rsidRPr="003F725D">
        <w:rPr>
          <w:rFonts w:ascii="Arial" w:hAnsi="Arial" w:cs="Arial"/>
        </w:rPr>
        <w:t xml:space="preserve">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B80991" w:rsidRPr="003F725D">
        <w:rPr>
          <w:rFonts w:ascii="Arial" w:hAnsi="Arial" w:cs="Arial"/>
        </w:rPr>
        <w:t>lhůt pro</w:t>
      </w:r>
      <w:r w:rsidRPr="003F725D">
        <w:rPr>
          <w:rFonts w:ascii="Arial" w:hAnsi="Arial" w:cs="Arial"/>
        </w:rPr>
        <w:t xml:space="preserve"> plnění. Neuzavře-li zhotovitel s objednatelem dodatek ke smlouvě s uvedením nových </w:t>
      </w:r>
      <w:r w:rsidR="00B80991" w:rsidRPr="003F725D">
        <w:rPr>
          <w:rFonts w:ascii="Arial" w:hAnsi="Arial" w:cs="Arial"/>
        </w:rPr>
        <w:t>lhůt pro</w:t>
      </w:r>
      <w:r w:rsidRPr="003F725D">
        <w:rPr>
          <w:rFonts w:ascii="Arial" w:hAnsi="Arial" w:cs="Arial"/>
        </w:rPr>
        <w:t xml:space="preserve"> plnění, je objednatel oprávněn tyto </w:t>
      </w:r>
      <w:r w:rsidR="00B80991" w:rsidRPr="003F725D">
        <w:rPr>
          <w:rFonts w:ascii="Arial" w:hAnsi="Arial" w:cs="Arial"/>
        </w:rPr>
        <w:t>lhůty</w:t>
      </w:r>
      <w:r w:rsidRPr="003F725D">
        <w:rPr>
          <w:rFonts w:ascii="Arial" w:hAnsi="Arial" w:cs="Arial"/>
        </w:rPr>
        <w:t xml:space="preserve"> zhotoviteli stanovit, případně požadovat po zhotoviteli dodržení smluvních </w:t>
      </w:r>
      <w:r w:rsidR="00B80991" w:rsidRPr="003F725D">
        <w:rPr>
          <w:rFonts w:ascii="Arial" w:hAnsi="Arial" w:cs="Arial"/>
        </w:rPr>
        <w:t>lhůt</w:t>
      </w:r>
      <w:r w:rsidRPr="003F725D">
        <w:rPr>
          <w:rFonts w:ascii="Arial" w:hAnsi="Arial" w:cs="Arial"/>
        </w:rPr>
        <w:t>, nebo je oprávněn od smlouvy odstoupit.</w:t>
      </w:r>
    </w:p>
    <w:p w14:paraId="7428976A" w14:textId="3F603CF3" w:rsidR="00804E97" w:rsidRPr="00A12835" w:rsidRDefault="00804E97" w:rsidP="00804E97">
      <w:pPr>
        <w:pStyle w:val="Odstavecseseznamem"/>
        <w:numPr>
          <w:ilvl w:val="0"/>
          <w:numId w:val="30"/>
        </w:numPr>
        <w:jc w:val="both"/>
        <w:rPr>
          <w:rFonts w:ascii="Arial" w:hAnsi="Arial" w:cs="Arial"/>
        </w:rPr>
      </w:pPr>
      <w:bookmarkStart w:id="17" w:name="_Hlk40281055"/>
      <w:bookmarkStart w:id="18" w:name="_Hlk71728957"/>
      <w:bookmarkEnd w:id="15"/>
      <w:bookmarkEnd w:id="16"/>
      <w:r w:rsidRPr="00A12835">
        <w:rPr>
          <w:rFonts w:ascii="Arial" w:hAnsi="Arial" w:cs="Arial"/>
        </w:rPr>
        <w:t>Dílo bude provedeno v následujících lhůtách</w:t>
      </w:r>
      <w:r w:rsidR="00AA257F">
        <w:rPr>
          <w:rFonts w:ascii="Arial" w:hAnsi="Arial" w:cs="Arial"/>
        </w:rPr>
        <w:t>:</w:t>
      </w:r>
    </w:p>
    <w:p w14:paraId="5445BD56" w14:textId="0C987A4B" w:rsidR="00804E97" w:rsidRPr="00B109EB" w:rsidRDefault="00804E97" w:rsidP="00D335C0">
      <w:pPr>
        <w:pStyle w:val="Odstavecseseznamem"/>
        <w:numPr>
          <w:ilvl w:val="0"/>
          <w:numId w:val="36"/>
        </w:numPr>
        <w:jc w:val="both"/>
        <w:rPr>
          <w:rFonts w:ascii="Arial" w:hAnsi="Arial" w:cs="Arial"/>
        </w:rPr>
      </w:pPr>
      <w:r>
        <w:rPr>
          <w:rFonts w:ascii="Arial" w:hAnsi="Arial" w:cs="Arial"/>
        </w:rPr>
        <w:t>Lhůta pro</w:t>
      </w:r>
      <w:r w:rsidRPr="00B109EB">
        <w:rPr>
          <w:rFonts w:ascii="Arial" w:hAnsi="Arial" w:cs="Arial"/>
        </w:rPr>
        <w:t xml:space="preserve"> předání a převzetí staveniště:</w:t>
      </w:r>
      <w:r w:rsidR="00261D39">
        <w:rPr>
          <w:rFonts w:ascii="Arial" w:hAnsi="Arial" w:cs="Arial"/>
        </w:rPr>
        <w:t xml:space="preserve"> </w:t>
      </w:r>
      <w:r w:rsidR="00261D39" w:rsidRPr="00261D39">
        <w:rPr>
          <w:rFonts w:ascii="Arial" w:hAnsi="Arial" w:cs="Arial"/>
          <w:b/>
          <w:bCs/>
        </w:rPr>
        <w:t>do</w:t>
      </w:r>
      <w:r w:rsidRPr="00B109EB">
        <w:rPr>
          <w:rFonts w:ascii="Arial" w:hAnsi="Arial" w:cs="Arial"/>
        </w:rPr>
        <w:t xml:space="preserve"> </w:t>
      </w:r>
      <w:r w:rsidR="003A3DF2" w:rsidRPr="003A3DF2">
        <w:rPr>
          <w:rFonts w:ascii="Arial" w:hAnsi="Arial" w:cs="Arial"/>
          <w:b/>
          <w:bCs/>
        </w:rPr>
        <w:t>7</w:t>
      </w:r>
      <w:r w:rsidRPr="007F72E0">
        <w:rPr>
          <w:rFonts w:ascii="Arial" w:hAnsi="Arial" w:cs="Arial"/>
          <w:b/>
          <w:bCs/>
        </w:rPr>
        <w:t xml:space="preserve"> </w:t>
      </w:r>
      <w:bookmarkStart w:id="19" w:name="_Hlk96425213"/>
      <w:r w:rsidRPr="007F72E0">
        <w:rPr>
          <w:rFonts w:ascii="Arial" w:hAnsi="Arial" w:cs="Arial"/>
          <w:b/>
          <w:bCs/>
        </w:rPr>
        <w:t xml:space="preserve">dnů od </w:t>
      </w:r>
      <w:r>
        <w:rPr>
          <w:rFonts w:ascii="Arial" w:hAnsi="Arial" w:cs="Arial"/>
          <w:b/>
          <w:bCs/>
        </w:rPr>
        <w:t xml:space="preserve">nabytí účinnosti </w:t>
      </w:r>
      <w:r w:rsidRPr="007F72E0">
        <w:rPr>
          <w:rFonts w:ascii="Arial" w:hAnsi="Arial" w:cs="Arial"/>
          <w:b/>
          <w:bCs/>
        </w:rPr>
        <w:t>smlouvy</w:t>
      </w:r>
      <w:r w:rsidRPr="00B109EB">
        <w:rPr>
          <w:rFonts w:ascii="Arial" w:hAnsi="Arial" w:cs="Arial"/>
        </w:rPr>
        <w:t>.</w:t>
      </w:r>
      <w:bookmarkEnd w:id="19"/>
      <w:r w:rsidRPr="00B109EB">
        <w:rPr>
          <w:rFonts w:ascii="Arial" w:hAnsi="Arial" w:cs="Arial"/>
        </w:rPr>
        <w:t xml:space="preserve">  </w:t>
      </w:r>
      <w:r w:rsidRPr="00B109EB">
        <w:rPr>
          <w:rFonts w:ascii="Arial" w:hAnsi="Arial" w:cs="Arial"/>
        </w:rPr>
        <w:tab/>
      </w:r>
      <w:r w:rsidRPr="00B109EB">
        <w:rPr>
          <w:rFonts w:ascii="Arial" w:hAnsi="Arial" w:cs="Arial"/>
        </w:rPr>
        <w:tab/>
      </w:r>
    </w:p>
    <w:p w14:paraId="127D6197" w14:textId="42255566" w:rsidR="00804E97" w:rsidRPr="00B109EB" w:rsidRDefault="00804E97" w:rsidP="00D335C0">
      <w:pPr>
        <w:pStyle w:val="Odstavecseseznamem"/>
        <w:numPr>
          <w:ilvl w:val="0"/>
          <w:numId w:val="36"/>
        </w:numPr>
        <w:jc w:val="both"/>
        <w:rPr>
          <w:rFonts w:ascii="Arial" w:hAnsi="Arial" w:cs="Arial"/>
        </w:rPr>
      </w:pPr>
      <w:r>
        <w:rPr>
          <w:rFonts w:ascii="Arial" w:hAnsi="Arial" w:cs="Arial"/>
        </w:rPr>
        <w:t>Lhůta pro</w:t>
      </w:r>
      <w:r w:rsidRPr="00B109EB">
        <w:rPr>
          <w:rFonts w:ascii="Arial" w:hAnsi="Arial" w:cs="Arial"/>
        </w:rPr>
        <w:t xml:space="preserve"> zahájení stavebních prací:</w:t>
      </w:r>
      <w:r w:rsidR="00261D39">
        <w:rPr>
          <w:rFonts w:ascii="Arial" w:hAnsi="Arial" w:cs="Arial"/>
        </w:rPr>
        <w:t xml:space="preserve"> </w:t>
      </w:r>
      <w:r w:rsidR="00261D39" w:rsidRPr="00261D39">
        <w:rPr>
          <w:rFonts w:ascii="Arial" w:hAnsi="Arial" w:cs="Arial"/>
          <w:b/>
          <w:bCs/>
        </w:rPr>
        <w:t>do</w:t>
      </w:r>
      <w:r w:rsidRPr="00B109EB">
        <w:rPr>
          <w:rFonts w:ascii="Arial" w:hAnsi="Arial" w:cs="Arial"/>
        </w:rPr>
        <w:t xml:space="preserve"> </w:t>
      </w:r>
      <w:r w:rsidR="00D335C0" w:rsidRPr="00D335C0">
        <w:rPr>
          <w:rFonts w:ascii="Arial" w:hAnsi="Arial" w:cs="Arial"/>
          <w:b/>
        </w:rPr>
        <w:t>14</w:t>
      </w:r>
      <w:r w:rsidRPr="00D335C0">
        <w:rPr>
          <w:rFonts w:ascii="Arial" w:hAnsi="Arial" w:cs="Arial"/>
          <w:b/>
          <w:bCs/>
        </w:rPr>
        <w:t xml:space="preserve"> </w:t>
      </w:r>
      <w:bookmarkStart w:id="20" w:name="_Hlk96425248"/>
      <w:r w:rsidRPr="00D335C0">
        <w:rPr>
          <w:rFonts w:ascii="Arial" w:hAnsi="Arial" w:cs="Arial"/>
          <w:b/>
          <w:bCs/>
        </w:rPr>
        <w:t>dnů</w:t>
      </w:r>
      <w:r w:rsidRPr="007F72E0">
        <w:rPr>
          <w:rFonts w:ascii="Arial" w:hAnsi="Arial" w:cs="Arial"/>
          <w:b/>
          <w:bCs/>
        </w:rPr>
        <w:t xml:space="preserve">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20"/>
    </w:p>
    <w:p w14:paraId="6F158D0F" w14:textId="68D6B633" w:rsidR="00804E97" w:rsidRPr="00AA257F" w:rsidRDefault="00804E97" w:rsidP="00804E97">
      <w:pPr>
        <w:pStyle w:val="Odstavecseseznamem"/>
        <w:numPr>
          <w:ilvl w:val="0"/>
          <w:numId w:val="36"/>
        </w:numPr>
        <w:rPr>
          <w:rFonts w:ascii="Arial" w:hAnsi="Arial" w:cs="Arial"/>
        </w:rPr>
      </w:pPr>
      <w:r>
        <w:rPr>
          <w:rFonts w:ascii="Arial" w:hAnsi="Arial" w:cs="Arial"/>
        </w:rPr>
        <w:t>Lhůta pro</w:t>
      </w:r>
      <w:r w:rsidRPr="0054723C">
        <w:rPr>
          <w:rFonts w:ascii="Arial" w:hAnsi="Arial" w:cs="Arial"/>
        </w:rPr>
        <w:t xml:space="preserve"> dokončení stavebních prací:</w:t>
      </w:r>
      <w:r w:rsidR="00CA322F">
        <w:rPr>
          <w:rFonts w:ascii="Arial" w:hAnsi="Arial" w:cs="Arial"/>
        </w:rPr>
        <w:t xml:space="preserve"> </w:t>
      </w:r>
      <w:r w:rsidR="00CA322F" w:rsidRPr="00CA322F">
        <w:rPr>
          <w:rFonts w:ascii="Arial" w:hAnsi="Arial" w:cs="Arial"/>
          <w:b/>
          <w:bCs/>
        </w:rPr>
        <w:t>do 3</w:t>
      </w:r>
      <w:r w:rsidR="00B56D88">
        <w:rPr>
          <w:rFonts w:ascii="Arial" w:hAnsi="Arial" w:cs="Arial"/>
          <w:b/>
          <w:bCs/>
        </w:rPr>
        <w:t>0</w:t>
      </w:r>
      <w:r w:rsidR="00CA322F" w:rsidRPr="00CA322F">
        <w:rPr>
          <w:rFonts w:ascii="Arial" w:hAnsi="Arial" w:cs="Arial"/>
          <w:b/>
          <w:bCs/>
        </w:rPr>
        <w:t>. 1</w:t>
      </w:r>
      <w:r w:rsidR="00B56D88">
        <w:rPr>
          <w:rFonts w:ascii="Arial" w:hAnsi="Arial" w:cs="Arial"/>
          <w:b/>
          <w:bCs/>
        </w:rPr>
        <w:t>1</w:t>
      </w:r>
      <w:r w:rsidR="00CA322F" w:rsidRPr="00CA322F">
        <w:rPr>
          <w:rFonts w:ascii="Arial" w:hAnsi="Arial" w:cs="Arial"/>
          <w:b/>
          <w:bCs/>
        </w:rPr>
        <w:t>. 2023</w:t>
      </w:r>
      <w:r w:rsidR="00CA322F">
        <w:rPr>
          <w:rFonts w:ascii="Arial" w:hAnsi="Arial" w:cs="Arial"/>
        </w:rPr>
        <w:t>.</w:t>
      </w:r>
    </w:p>
    <w:p w14:paraId="28D162ED" w14:textId="7F9BC9E6" w:rsidR="00804E97" w:rsidRPr="00A12835" w:rsidRDefault="00804E97" w:rsidP="00804E97">
      <w:pPr>
        <w:pStyle w:val="Odstavecseseznamem"/>
        <w:numPr>
          <w:ilvl w:val="0"/>
          <w:numId w:val="36"/>
        </w:numPr>
        <w:jc w:val="both"/>
        <w:rPr>
          <w:rFonts w:ascii="Arial" w:hAnsi="Arial" w:cs="Arial"/>
          <w:b/>
          <w:bCs/>
        </w:rPr>
      </w:pPr>
      <w:r w:rsidRPr="00AA257F">
        <w:rPr>
          <w:rFonts w:ascii="Arial" w:hAnsi="Arial" w:cs="Arial"/>
        </w:rPr>
        <w:lastRenderedPageBreak/>
        <w:t>Lhůta pro předání a převzetí do</w:t>
      </w:r>
      <w:r w:rsidRPr="00CD45C7">
        <w:rPr>
          <w:rFonts w:ascii="Arial" w:hAnsi="Arial" w:cs="Arial"/>
        </w:rPr>
        <w:t xml:space="preserve">končeného díla: </w:t>
      </w:r>
      <w:r w:rsidR="00D40DCB" w:rsidRPr="00D40DCB">
        <w:rPr>
          <w:rFonts w:ascii="Arial" w:hAnsi="Arial" w:cs="Arial"/>
          <w:b/>
          <w:bCs/>
        </w:rPr>
        <w:t>do 28. 02. 2024</w:t>
      </w:r>
      <w:r w:rsidR="00D40DCB">
        <w:rPr>
          <w:rFonts w:ascii="Arial" w:hAnsi="Arial" w:cs="Arial"/>
        </w:rPr>
        <w:t>.</w:t>
      </w:r>
    </w:p>
    <w:p w14:paraId="03CCD5EC" w14:textId="77777777" w:rsidR="00804E97" w:rsidRDefault="00804E97" w:rsidP="00804E97">
      <w:pPr>
        <w:pStyle w:val="Odstavecseseznamem"/>
        <w:jc w:val="both"/>
        <w:rPr>
          <w:rFonts w:ascii="Arial" w:hAnsi="Arial" w:cs="Arial"/>
          <w:i/>
          <w:highlight w:val="yellow"/>
        </w:rPr>
      </w:pPr>
    </w:p>
    <w:p w14:paraId="02E3CB37" w14:textId="1A485901" w:rsidR="00C916AA" w:rsidRPr="00474111" w:rsidRDefault="00474111" w:rsidP="00521ABE">
      <w:pPr>
        <w:pStyle w:val="Odstavecseseznamem"/>
        <w:ind w:hanging="294"/>
        <w:jc w:val="both"/>
        <w:rPr>
          <w:rFonts w:ascii="Arial" w:hAnsi="Arial" w:cs="Arial"/>
          <w:iCs/>
          <w:highlight w:val="yellow"/>
        </w:rPr>
      </w:pPr>
      <w:r w:rsidRPr="00474111">
        <w:rPr>
          <w:rFonts w:ascii="Arial" w:hAnsi="Arial" w:cs="Arial"/>
          <w:iCs/>
        </w:rPr>
        <w:t>5</w:t>
      </w:r>
      <w:r>
        <w:rPr>
          <w:rFonts w:ascii="Arial" w:hAnsi="Arial" w:cs="Arial"/>
          <w:iCs/>
        </w:rPr>
        <w:t xml:space="preserve">. </w:t>
      </w:r>
      <w:r w:rsidRPr="00474111">
        <w:rPr>
          <w:rFonts w:ascii="Arial" w:hAnsi="Arial" w:cs="Arial"/>
          <w:iCs/>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w:t>
      </w:r>
    </w:p>
    <w:p w14:paraId="72BAFB60" w14:textId="77777777" w:rsidR="00C916AA" w:rsidRDefault="00C916AA" w:rsidP="00804E97">
      <w:pPr>
        <w:pStyle w:val="Odstavecseseznamem"/>
        <w:jc w:val="both"/>
        <w:rPr>
          <w:rFonts w:ascii="Arial" w:hAnsi="Arial" w:cs="Arial"/>
          <w:i/>
          <w:highlight w:val="yellow"/>
        </w:rPr>
      </w:pPr>
    </w:p>
    <w:p w14:paraId="227379A1" w14:textId="691AE349" w:rsidR="00804E97" w:rsidRPr="005621C6" w:rsidRDefault="00C916AA" w:rsidP="00521ABE">
      <w:pPr>
        <w:pStyle w:val="Odstavecseseznamem"/>
        <w:ind w:hanging="294"/>
        <w:jc w:val="both"/>
        <w:rPr>
          <w:rFonts w:ascii="Arial" w:hAnsi="Arial" w:cs="Arial"/>
          <w:b/>
          <w:bCs/>
        </w:rPr>
      </w:pPr>
      <w:r>
        <w:rPr>
          <w:rFonts w:ascii="Arial" w:hAnsi="Arial" w:cs="Arial"/>
        </w:rPr>
        <w:t>6</w:t>
      </w:r>
      <w:r w:rsidR="00804E97">
        <w:rPr>
          <w:rFonts w:ascii="Arial" w:hAnsi="Arial" w:cs="Arial"/>
        </w:rPr>
        <w:t xml:space="preserve">. </w:t>
      </w:r>
      <w:r w:rsidR="00804E97" w:rsidRPr="005621C6">
        <w:rPr>
          <w:rFonts w:ascii="Arial" w:hAnsi="Arial" w:cs="Arial"/>
        </w:rPr>
        <w:t xml:space="preserve">Žádost o kolaudaci podává u stavebního nebo speciálního úřadu objednatel. </w:t>
      </w:r>
      <w:r w:rsidR="00804E97" w:rsidRPr="005621C6">
        <w:rPr>
          <w:rFonts w:ascii="Arial" w:hAnsi="Arial" w:cs="Arial"/>
          <w:b/>
          <w:bCs/>
        </w:rPr>
        <w:t>Dílo zhotovitel předává objednateli po obdržení dokladu o úspěšné</w:t>
      </w:r>
      <w:r w:rsidR="006437D2" w:rsidRPr="005621C6">
        <w:rPr>
          <w:rFonts w:ascii="Arial" w:hAnsi="Arial" w:cs="Arial"/>
          <w:b/>
          <w:bCs/>
        </w:rPr>
        <w:t xml:space="preserve"> kolaudaci.</w:t>
      </w:r>
    </w:p>
    <w:bookmarkEnd w:id="17"/>
    <w:p w14:paraId="1EE9B582" w14:textId="77777777" w:rsidR="00522F12" w:rsidRPr="0054723C" w:rsidRDefault="00522F12" w:rsidP="00522F12">
      <w:pPr>
        <w:ind w:left="2160"/>
        <w:jc w:val="both"/>
        <w:rPr>
          <w:rFonts w:ascii="Arial" w:hAnsi="Arial" w:cs="Arial"/>
        </w:rPr>
      </w:pPr>
    </w:p>
    <w:p w14:paraId="06E4FF24" w14:textId="23324E94" w:rsidR="009B3B28" w:rsidRPr="0054723C" w:rsidRDefault="00E6175B" w:rsidP="00325832">
      <w:pPr>
        <w:jc w:val="center"/>
        <w:rPr>
          <w:rFonts w:ascii="Arial" w:hAnsi="Arial" w:cs="Arial"/>
          <w:b/>
        </w:rPr>
      </w:pPr>
      <w:r w:rsidRPr="0054723C">
        <w:rPr>
          <w:rFonts w:ascii="Arial" w:hAnsi="Arial" w:cs="Arial"/>
          <w:b/>
          <w:u w:val="single"/>
        </w:rPr>
        <w:t>Čl.</w:t>
      </w:r>
      <w:r w:rsidR="00B93B24">
        <w:rPr>
          <w:rFonts w:ascii="Arial" w:hAnsi="Arial" w:cs="Arial"/>
          <w:b/>
          <w:u w:val="single"/>
        </w:rPr>
        <w:t xml:space="preserve"> </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8"/>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6997CCC0"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9B1F36" w:rsidRPr="0054723C">
        <w:rPr>
          <w:rFonts w:ascii="Arial" w:hAnsi="Arial" w:cs="Arial"/>
        </w:rPr>
        <w:t>po</w:t>
      </w:r>
      <w:r w:rsidR="009B1F36">
        <w:rPr>
          <w:rFonts w:ascii="Arial" w:hAnsi="Arial" w:cs="Arial"/>
        </w:rPr>
        <w:t>ddodavatelem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21" w:name="_Hlk36121733"/>
      <w:r w:rsidR="008910FC" w:rsidRPr="000D312B">
        <w:rPr>
          <w:rFonts w:ascii="Arial" w:hAnsi="Arial" w:cs="Arial"/>
        </w:rPr>
        <w:t>vad a nedodělků z přejímacího řízení nebo vydáním kolaudačního souhlasu (rozhodující je okolnost, která nastane dříve).</w:t>
      </w:r>
      <w:bookmarkEnd w:id="21"/>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zodpovídat za dodržování předpisu o bezpečnosti práce a technických zařízení na staveništi dle nařízení vlády č. 591/2006 Sb., o bližších minimálních </w:t>
      </w:r>
      <w:r w:rsidRPr="0054723C">
        <w:rPr>
          <w:rFonts w:ascii="Arial" w:hAnsi="Arial" w:cs="Arial"/>
        </w:rPr>
        <w:lastRenderedPageBreak/>
        <w:t>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zajistit na stavbě v souladu s ust.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46B2F94"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B80991">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4F0D40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1C5B0D">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4A73DC9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 xml:space="preserve">Zhotovitel zajistí bezpečnost práce při přípravě a provádění stavby v souladu s ustanovením </w:t>
      </w:r>
      <w:r w:rsidR="001C5B0D">
        <w:rPr>
          <w:rFonts w:ascii="Arial" w:hAnsi="Arial" w:cs="Arial"/>
        </w:rPr>
        <w:t>BOZP</w:t>
      </w:r>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44F73770"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BE56CA">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34A88336"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w:t>
      </w:r>
      <w:r w:rsidR="001C5B0D">
        <w:rPr>
          <w:rFonts w:ascii="Arial" w:hAnsi="Arial" w:cs="Arial"/>
        </w:rPr>
        <w:t>e lhůtě pro</w:t>
      </w:r>
      <w:r w:rsidRPr="0054723C">
        <w:rPr>
          <w:rFonts w:ascii="Arial" w:hAnsi="Arial" w:cs="Arial"/>
        </w:rPr>
        <w:t xml:space="preserve">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lastRenderedPageBreak/>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78AF690" w14:textId="77777777" w:rsidR="00036CD6" w:rsidRPr="000D312B" w:rsidRDefault="00036CD6" w:rsidP="000D312B">
      <w:pPr>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6D1EEE41" w:rsidR="00461165" w:rsidRDefault="00943F4A" w:rsidP="00BF5C9A">
      <w:pPr>
        <w:pStyle w:val="Odstavecseseznamem"/>
        <w:numPr>
          <w:ilvl w:val="0"/>
          <w:numId w:val="17"/>
        </w:numPr>
        <w:jc w:val="both"/>
        <w:rPr>
          <w:rFonts w:ascii="Arial" w:hAnsi="Arial" w:cs="Arial"/>
        </w:rPr>
      </w:pPr>
      <w:bookmarkStart w:id="22"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922D48">
        <w:rPr>
          <w:rFonts w:ascii="Arial" w:hAnsi="Arial" w:cs="Arial"/>
        </w:rPr>
        <w:t>3.000.000</w:t>
      </w:r>
      <w:r w:rsidR="009E2F1F">
        <w:rPr>
          <w:rFonts w:ascii="Arial" w:hAnsi="Arial" w:cs="Arial"/>
        </w:rPr>
        <w:t xml:space="preserve">,– </w:t>
      </w:r>
      <w:r w:rsidR="00230347" w:rsidRPr="009E2F1F">
        <w:rPr>
          <w:rFonts w:ascii="Arial" w:hAnsi="Arial" w:cs="Arial"/>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2"/>
    <w:p w14:paraId="51368121" w14:textId="3EADA84D" w:rsidR="00FB3A02" w:rsidRDefault="00FB3A02" w:rsidP="000B0B17">
      <w:pPr>
        <w:jc w:val="center"/>
        <w:rPr>
          <w:rFonts w:ascii="Arial" w:hAnsi="Arial" w:cs="Arial"/>
          <w:b/>
          <w:u w:val="single"/>
        </w:rPr>
      </w:pPr>
    </w:p>
    <w:p w14:paraId="271E782D" w14:textId="56F526E5" w:rsidR="00266214" w:rsidRDefault="00266214" w:rsidP="000B0B17">
      <w:pPr>
        <w:jc w:val="center"/>
        <w:rPr>
          <w:rFonts w:ascii="Arial" w:hAnsi="Arial" w:cs="Arial"/>
          <w:b/>
          <w:u w:val="single"/>
        </w:rPr>
      </w:pPr>
    </w:p>
    <w:p w14:paraId="15E20326" w14:textId="77777777" w:rsidR="00266214" w:rsidRDefault="00266214" w:rsidP="000B0B17">
      <w:pPr>
        <w:jc w:val="center"/>
        <w:rPr>
          <w:rFonts w:ascii="Arial" w:hAnsi="Arial" w:cs="Arial"/>
          <w:b/>
          <w:u w:val="single"/>
        </w:rPr>
      </w:pPr>
    </w:p>
    <w:p w14:paraId="50661850" w14:textId="2295359D" w:rsidR="000B0B17" w:rsidRPr="0054723C" w:rsidRDefault="000B0B17" w:rsidP="000B0B17">
      <w:pPr>
        <w:jc w:val="center"/>
        <w:rPr>
          <w:rFonts w:ascii="Arial" w:hAnsi="Arial" w:cs="Arial"/>
          <w:b/>
          <w:u w:val="single"/>
        </w:rPr>
      </w:pPr>
      <w:r w:rsidRPr="0054723C">
        <w:rPr>
          <w:rFonts w:ascii="Arial" w:hAnsi="Arial" w:cs="Arial"/>
          <w:b/>
          <w:u w:val="single"/>
        </w:rPr>
        <w:lastRenderedPageBreak/>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6F584ECC"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w:t>
      </w:r>
      <w:r w:rsidR="001C5B0D">
        <w:rPr>
          <w:rFonts w:ascii="Arial" w:hAnsi="Arial" w:cs="Arial"/>
        </w:rPr>
        <w:t>Lhůty</w:t>
      </w:r>
      <w:r w:rsidRPr="00684A7F">
        <w:rPr>
          <w:rFonts w:ascii="Arial" w:hAnsi="Arial" w:cs="Arial"/>
        </w:rPr>
        <w:t xml:space="preserve">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3"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41D71D32" w14:textId="0BE3B51B" w:rsidR="00804E97" w:rsidRPr="00BE56CA" w:rsidRDefault="00804E97" w:rsidP="00BE56CA">
      <w:pPr>
        <w:pStyle w:val="Odstavecseseznamem"/>
        <w:numPr>
          <w:ilvl w:val="0"/>
          <w:numId w:val="32"/>
        </w:numPr>
        <w:jc w:val="both"/>
        <w:rPr>
          <w:rFonts w:ascii="Arial" w:hAnsi="Arial" w:cs="Arial"/>
        </w:rPr>
      </w:pPr>
      <w:r w:rsidRPr="00BE56CA">
        <w:rPr>
          <w:rFonts w:ascii="Arial" w:hAnsi="Arial" w:cs="Arial"/>
        </w:rPr>
        <w:t>Staveniště bude předáno ve lhůtě podle čl. V. odst.</w:t>
      </w:r>
      <w:r w:rsidR="001E6411" w:rsidRPr="00BE56CA">
        <w:rPr>
          <w:rFonts w:ascii="Arial" w:hAnsi="Arial" w:cs="Arial"/>
        </w:rPr>
        <w:t xml:space="preserve"> 4</w:t>
      </w:r>
      <w:r w:rsidRPr="00BE56CA">
        <w:rPr>
          <w:rFonts w:ascii="Arial" w:hAnsi="Arial" w:cs="Arial"/>
        </w:rPr>
        <w:t xml:space="preserve"> písm. a) smlouvy. O předání a převzetí staveniště vyhotoví objednatel písemný protokol, který obě smluvní strany podepíší. Součástí protokolu bude zhotovitelem zpracovaný časový harmonogram, který bude datumově konkretizovat lhůty jednotlivých fází stavby</w:t>
      </w:r>
      <w:r w:rsidR="006D0493" w:rsidRPr="006D0493">
        <w:t xml:space="preserve"> </w:t>
      </w:r>
      <w:r w:rsidR="006D0493" w:rsidRPr="006D0493">
        <w:rPr>
          <w:rFonts w:ascii="Arial" w:hAnsi="Arial" w:cs="Arial"/>
        </w:rPr>
        <w:t>uvedené v čl. V</w:t>
      </w:r>
      <w:r w:rsidR="00C916AA">
        <w:rPr>
          <w:rFonts w:ascii="Arial" w:hAnsi="Arial" w:cs="Arial"/>
        </w:rPr>
        <w:t> </w:t>
      </w:r>
      <w:r w:rsidR="006D0493" w:rsidRPr="006D0493">
        <w:rPr>
          <w:rFonts w:ascii="Arial" w:hAnsi="Arial" w:cs="Arial"/>
        </w:rPr>
        <w:t>odst</w:t>
      </w:r>
      <w:r w:rsidR="00C916AA">
        <w:rPr>
          <w:rFonts w:ascii="Arial" w:hAnsi="Arial" w:cs="Arial"/>
        </w:rPr>
        <w:t>.</w:t>
      </w:r>
      <w:r w:rsidR="006D0493" w:rsidRPr="006D0493">
        <w:rPr>
          <w:rFonts w:ascii="Arial" w:hAnsi="Arial" w:cs="Arial"/>
        </w:rPr>
        <w:t xml:space="preserve"> 5</w:t>
      </w:r>
      <w:r w:rsidRPr="00BE56CA">
        <w:rPr>
          <w:rFonts w:ascii="Arial" w:hAnsi="Arial" w:cs="Arial"/>
        </w:rPr>
        <w:t>. Za den předání a převzetí staveniště se považuje den, kdy dojde k oboustrannému podpisu příslušného protokolu.</w:t>
      </w:r>
    </w:p>
    <w:p w14:paraId="547BFB39" w14:textId="33033297" w:rsidR="0086685B" w:rsidRPr="003F725D" w:rsidRDefault="0086685B" w:rsidP="003F725D">
      <w:pPr>
        <w:pStyle w:val="Odstavecseseznamem"/>
        <w:numPr>
          <w:ilvl w:val="0"/>
          <w:numId w:val="32"/>
        </w:numPr>
        <w:jc w:val="both"/>
        <w:rPr>
          <w:rFonts w:ascii="Arial" w:hAnsi="Arial" w:cs="Arial"/>
        </w:rPr>
      </w:pPr>
      <w:r w:rsidRPr="003F725D">
        <w:rPr>
          <w:rFonts w:ascii="Arial" w:hAnsi="Arial" w:cs="Arial"/>
        </w:rPr>
        <w:t xml:space="preserve">Zařízení staveniště včetně odběru všech energií, vodného a stočného si zabezpečuje zhotovitel na svůj účet. </w:t>
      </w:r>
      <w:r w:rsidR="0040364B" w:rsidRPr="003F725D">
        <w:rPr>
          <w:rFonts w:ascii="Arial" w:hAnsi="Arial" w:cs="Arial"/>
        </w:rPr>
        <w:t xml:space="preserve">Dodávky energií a vody pro výstavbu budou zajištěny z odběrních míst, které zajistí zhotovitel v rámci řešení zařízení staveniště. </w:t>
      </w:r>
      <w:r w:rsidRPr="003F725D">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3F03B142"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Nevyklidí-li zhotovitel staveniště ve sjednané </w:t>
      </w:r>
      <w:r w:rsidR="00B80991">
        <w:rPr>
          <w:rFonts w:ascii="Arial" w:hAnsi="Arial" w:cs="Arial"/>
        </w:rPr>
        <w:t>lhůtě</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0BB3F9BC"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B80991">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E5B755F"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626608E6"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B80991">
        <w:rPr>
          <w:rFonts w:ascii="Arial" w:hAnsi="Arial" w:cs="Arial"/>
        </w:rPr>
        <w:t>lhůty pro</w:t>
      </w:r>
      <w:r w:rsidRPr="0054723C">
        <w:rPr>
          <w:rFonts w:ascii="Arial" w:hAnsi="Arial" w:cs="Arial"/>
        </w:rPr>
        <w:t xml:space="preserve">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16EF62C8"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w:t>
      </w:r>
      <w:r w:rsidR="00BE56CA">
        <w:rPr>
          <w:rFonts w:ascii="Arial" w:hAnsi="Arial" w:cs="Arial"/>
        </w:rPr>
        <w:t>j</w:t>
      </w:r>
      <w:r w:rsidRPr="0054723C">
        <w:rPr>
          <w:rFonts w:ascii="Arial" w:hAnsi="Arial" w:cs="Arial"/>
        </w:rPr>
        <w:t>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5AEBB05E" w14:textId="77777777" w:rsidR="005F4583"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B80991">
        <w:rPr>
          <w:rFonts w:ascii="Arial" w:hAnsi="Arial" w:cs="Arial"/>
        </w:rPr>
        <w:t>lhůtou, ve které</w:t>
      </w:r>
      <w:r w:rsidRPr="0054723C">
        <w:rPr>
          <w:rFonts w:ascii="Arial" w:hAnsi="Arial" w:cs="Arial"/>
        </w:rPr>
        <w:t xml:space="preserve">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0CF9CDAB" w14:textId="1ED9E383" w:rsidR="0086685B" w:rsidRPr="0054723C" w:rsidRDefault="0086685B" w:rsidP="005F4583">
      <w:pPr>
        <w:pStyle w:val="Odstavecseseznamem"/>
        <w:jc w:val="both"/>
        <w:rPr>
          <w:rFonts w:ascii="Arial" w:hAnsi="Arial" w:cs="Arial"/>
        </w:rPr>
      </w:pP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3304B890"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B80991">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27F9D881"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lastRenderedPageBreak/>
        <w:t xml:space="preserve">Zástupci zhotovitele jsou povinni se zúčastňovat kontrolních dnů. </w:t>
      </w:r>
      <w:r w:rsidR="0080535D" w:rsidRPr="00D9780F">
        <w:rPr>
          <w:rFonts w:ascii="Arial" w:hAnsi="Arial" w:cs="Arial"/>
        </w:rPr>
        <w:t>Zhotovitel má právo přizvat na kontrolní den své pod</w:t>
      </w:r>
      <w:r w:rsidR="002E604C">
        <w:rPr>
          <w:rFonts w:ascii="Arial" w:hAnsi="Arial" w:cs="Arial"/>
        </w:rPr>
        <w:t>dodavatele</w:t>
      </w:r>
      <w:r w:rsidR="0080535D" w:rsidRPr="00D9780F">
        <w:rPr>
          <w:rFonts w:ascii="Arial" w:hAnsi="Arial" w:cs="Arial"/>
        </w:rPr>
        <w:t>.</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64D1150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B80991">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4D035F60"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B80991">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018B1B5F"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B80991">
        <w:rPr>
          <w:rFonts w:ascii="Arial" w:hAnsi="Arial" w:cs="Arial"/>
        </w:rPr>
        <w:t>lhůtu pro</w:t>
      </w:r>
      <w:r w:rsidRPr="0054723C">
        <w:rPr>
          <w:rFonts w:ascii="Arial" w:hAnsi="Arial" w:cs="Arial"/>
        </w:rPr>
        <w:t xml:space="preserve"> ukončení prací a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 </w:t>
      </w:r>
      <w:r w:rsidR="007E2D61" w:rsidRPr="007E2D61">
        <w:rPr>
          <w:rFonts w:ascii="Arial" w:hAnsi="Arial" w:cs="Arial"/>
          <w:lang w:val="en-US"/>
        </w:rPr>
        <w:t>Ústecký kraj</w:t>
      </w:r>
      <w:r w:rsidRPr="007E2D61">
        <w:rPr>
          <w:rFonts w:ascii="Arial" w:hAnsi="Arial" w:cs="Arial"/>
          <w:lang w:val="en-US"/>
        </w:rPr>
        <w:t>, Pobočka</w:t>
      </w:r>
      <w:r w:rsidRPr="0054723C">
        <w:rPr>
          <w:rFonts w:ascii="Arial" w:hAnsi="Arial" w:cs="Arial"/>
          <w:bCs/>
          <w:lang w:val="en-US"/>
        </w:rPr>
        <w:t xml:space="preserve"> </w:t>
      </w:r>
      <w:r w:rsidR="007E2D61">
        <w:rPr>
          <w:rFonts w:ascii="Arial" w:hAnsi="Arial" w:cs="Arial"/>
          <w:bCs/>
          <w:lang w:val="en-US"/>
        </w:rPr>
        <w:t>Litoměřice.</w:t>
      </w:r>
      <w:r w:rsidRPr="0054723C">
        <w:rPr>
          <w:rFonts w:ascii="Arial" w:hAnsi="Arial" w:cs="Arial"/>
        </w:rPr>
        <w:t xml:space="preserve"> </w:t>
      </w:r>
    </w:p>
    <w:p w14:paraId="7D998EF2" w14:textId="2DE629A4"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kolaudac</w:t>
      </w:r>
      <w:r w:rsidR="00804E97">
        <w:rPr>
          <w:rFonts w:ascii="Arial" w:hAnsi="Arial" w:cs="Arial"/>
        </w:rPr>
        <w:t>í</w:t>
      </w:r>
      <w:r w:rsidRPr="00577BB5">
        <w:rPr>
          <w:rFonts w:ascii="Arial" w:hAnsi="Arial" w:cs="Arial"/>
        </w:rPr>
        <w:t xml:space="preserve">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4" w:name="_Hlk71729279"/>
      <w:r w:rsidRPr="00804E97">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77777777" w:rsidR="00C73AD7" w:rsidRPr="005969B2" w:rsidRDefault="00C73AD7" w:rsidP="005969B2">
      <w:pPr>
        <w:pStyle w:val="Odstavecseseznamem"/>
        <w:numPr>
          <w:ilvl w:val="0"/>
          <w:numId w:val="32"/>
        </w:numPr>
        <w:jc w:val="both"/>
        <w:rPr>
          <w:rFonts w:ascii="Arial" w:hAnsi="Arial" w:cs="Arial"/>
        </w:rPr>
      </w:pPr>
      <w:bookmarkStart w:id="25" w:name="_Hlk40281101"/>
      <w:r w:rsidRPr="005969B2">
        <w:rPr>
          <w:rFonts w:ascii="Arial" w:hAnsi="Arial" w:cs="Arial"/>
        </w:rPr>
        <w:t xml:space="preserve">Objednatel je povinen nejpozději do 5 pracovních dnů ode dne </w:t>
      </w:r>
      <w:bookmarkStart w:id="26" w:name="_Hlk18500891"/>
      <w:r w:rsidRPr="005969B2">
        <w:rPr>
          <w:rFonts w:ascii="Arial" w:hAnsi="Arial" w:cs="Arial"/>
        </w:rPr>
        <w:t>nabytí právní moci kolaudačního souhlasu/rozhodnutí zahájit přejímací řízení a řádně v něm pokračovat.</w:t>
      </w:r>
      <w:bookmarkEnd w:id="26"/>
    </w:p>
    <w:p w14:paraId="2A66A43D" w14:textId="3AA67901" w:rsidR="003D21B7" w:rsidRPr="0054723C" w:rsidRDefault="00414852" w:rsidP="006B54C6">
      <w:pPr>
        <w:pStyle w:val="Odstavecseseznamem"/>
        <w:numPr>
          <w:ilvl w:val="0"/>
          <w:numId w:val="32"/>
        </w:numPr>
        <w:jc w:val="both"/>
        <w:rPr>
          <w:rFonts w:ascii="Arial" w:hAnsi="Arial" w:cs="Arial"/>
        </w:rPr>
      </w:pPr>
      <w:bookmarkStart w:id="27" w:name="_Hlk72417743"/>
      <w:bookmarkEnd w:id="25"/>
      <w:r w:rsidRPr="0054723C">
        <w:rPr>
          <w:rFonts w:ascii="Arial" w:hAnsi="Arial" w:cs="Arial"/>
        </w:rPr>
        <w:t xml:space="preserve">V případě, že zhotovitel hodlá dokončit dílo před </w:t>
      </w:r>
      <w:r w:rsidR="00B80991">
        <w:rPr>
          <w:rFonts w:ascii="Arial" w:hAnsi="Arial" w:cs="Arial"/>
        </w:rPr>
        <w:t>lhůtou</w:t>
      </w:r>
      <w:r w:rsidRPr="0054723C">
        <w:rPr>
          <w:rFonts w:ascii="Arial" w:hAnsi="Arial" w:cs="Arial"/>
        </w:rPr>
        <w:t xml:space="preserve"> sjednan</w:t>
      </w:r>
      <w:r w:rsidR="00B80991">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w:t>
      </w:r>
      <w:r w:rsidR="00B80991">
        <w:rPr>
          <w:rFonts w:ascii="Arial" w:hAnsi="Arial" w:cs="Arial"/>
        </w:rPr>
        <w:t>ou</w:t>
      </w:r>
      <w:r w:rsidR="003D21B7" w:rsidRPr="0054723C">
        <w:rPr>
          <w:rFonts w:ascii="Arial" w:hAnsi="Arial" w:cs="Arial"/>
        </w:rPr>
        <w:t xml:space="preserve"> </w:t>
      </w:r>
      <w:r w:rsidR="00B80991">
        <w:rPr>
          <w:rFonts w:ascii="Arial" w:hAnsi="Arial" w:cs="Arial"/>
        </w:rPr>
        <w:t>lhůtou pro</w:t>
      </w:r>
      <w:r w:rsidR="003D21B7" w:rsidRPr="0054723C">
        <w:rPr>
          <w:rFonts w:ascii="Arial" w:hAnsi="Arial" w:cs="Arial"/>
        </w:rPr>
        <w:t xml:space="preserve"> dokončení díla.</w:t>
      </w:r>
    </w:p>
    <w:bookmarkEnd w:id="27"/>
    <w:p w14:paraId="3EB7838A" w14:textId="10049D79"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B80991">
        <w:rPr>
          <w:rFonts w:ascii="Arial" w:hAnsi="Arial" w:cs="Arial"/>
        </w:rPr>
        <w:t>prodloužení</w:t>
      </w:r>
      <w:r w:rsidRPr="0054723C">
        <w:rPr>
          <w:rFonts w:ascii="Arial" w:hAnsi="Arial" w:cs="Arial"/>
        </w:rPr>
        <w:t xml:space="preserve"> </w:t>
      </w:r>
      <w:r w:rsidR="00B80991">
        <w:rPr>
          <w:rFonts w:ascii="Arial" w:hAnsi="Arial" w:cs="Arial"/>
        </w:rPr>
        <w:t>lhůty</w:t>
      </w:r>
      <w:r w:rsidRPr="0054723C">
        <w:rPr>
          <w:rFonts w:ascii="Arial" w:hAnsi="Arial" w:cs="Arial"/>
        </w:rPr>
        <w:t xml:space="preserve"> neznamená, že objednatel nemůže uplatnit smluvní sankce za nesplnění </w:t>
      </w:r>
      <w:r w:rsidR="00B80991">
        <w:rPr>
          <w:rFonts w:ascii="Arial" w:hAnsi="Arial" w:cs="Arial"/>
        </w:rPr>
        <w:t>lhůty pro</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593422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8"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w:t>
      </w:r>
      <w:r w:rsidR="005969B2">
        <w:rPr>
          <w:rFonts w:cs="Arial"/>
          <w:b w:val="0"/>
          <w:szCs w:val="22"/>
          <w:u w:val="none"/>
        </w:rPr>
        <w:t>e lhůtě</w:t>
      </w:r>
      <w:r w:rsidRPr="0054723C">
        <w:rPr>
          <w:rFonts w:cs="Arial"/>
          <w:b w:val="0"/>
          <w:szCs w:val="22"/>
          <w:u w:val="none"/>
        </w:rPr>
        <w:t xml:space="preserve"> dle Čl. V. této smlouvy.</w:t>
      </w:r>
      <w:bookmarkEnd w:id="28"/>
    </w:p>
    <w:p w14:paraId="70AE227B" w14:textId="2663266A"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9"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9"/>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534"/>
      <w:r w:rsidRPr="0054723C">
        <w:rPr>
          <w:rFonts w:cs="Arial"/>
          <w:b w:val="0"/>
          <w:szCs w:val="22"/>
          <w:u w:val="none"/>
        </w:rPr>
        <w:t>Staveniště bylo vyklizeno a případné úpravy okolí byly provedeny do 15 kalendářních dnů po předání a převzetí díla.</w:t>
      </w:r>
      <w:bookmarkEnd w:id="30"/>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44C56F86"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w:t>
      </w:r>
      <w:r w:rsidRPr="00684A7F">
        <w:rPr>
          <w:rFonts w:ascii="Arial" w:hAnsi="Arial" w:cs="Arial"/>
        </w:rPr>
        <w:lastRenderedPageBreak/>
        <w:t xml:space="preserve">zhotovitelem odstraněny neprodleně, nedohodnou-li se smluvní strany jinak. </w:t>
      </w:r>
      <w:r w:rsidR="00C64CB9">
        <w:rPr>
          <w:rFonts w:ascii="Arial" w:hAnsi="Arial" w:cs="Arial"/>
        </w:rPr>
        <w:t>Lhůta pro</w:t>
      </w:r>
      <w:r w:rsidRPr="00684A7F">
        <w:rPr>
          <w:rFonts w:ascii="Arial" w:hAnsi="Arial" w:cs="Arial"/>
        </w:rPr>
        <w:t xml:space="preserve"> odstranění bude uveden v protokolu</w:t>
      </w:r>
      <w:r w:rsidR="000B0B17">
        <w:rPr>
          <w:rFonts w:ascii="Arial" w:hAnsi="Arial" w:cs="Arial"/>
        </w:rPr>
        <w:t xml:space="preserve"> </w:t>
      </w:r>
      <w:bookmarkStart w:id="31" w:name="_Hlk72400592"/>
      <w:r w:rsidR="000B0B17">
        <w:rPr>
          <w:rFonts w:ascii="Arial" w:hAnsi="Arial" w:cs="Arial"/>
        </w:rPr>
        <w:t>o předání a převzetí díla</w:t>
      </w:r>
      <w:bookmarkEnd w:id="31"/>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2BC8AC41"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194BC368"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32" w:name="_Hlk72400646"/>
      <w:r w:rsidR="00071425">
        <w:rPr>
          <w:rFonts w:ascii="Arial" w:hAnsi="Arial" w:cs="Arial"/>
          <w:b/>
          <w:bCs/>
          <w:lang w:val="en-US"/>
        </w:rPr>
        <w:t>60</w:t>
      </w:r>
      <w:r w:rsidR="001E40A3" w:rsidRPr="0054723C">
        <w:rPr>
          <w:rFonts w:ascii="Arial" w:hAnsi="Arial" w:cs="Arial"/>
          <w:bCs/>
          <w:lang w:val="en-US"/>
        </w:rPr>
        <w:t xml:space="preserve"> </w:t>
      </w:r>
      <w:r w:rsidRPr="00071425">
        <w:rPr>
          <w:rFonts w:ascii="Arial" w:hAnsi="Arial" w:cs="Arial"/>
        </w:rPr>
        <w:t>měsíců</w:t>
      </w:r>
      <w:r w:rsidRPr="0054723C">
        <w:rPr>
          <w:rFonts w:ascii="Arial" w:hAnsi="Arial" w:cs="Arial"/>
        </w:rPr>
        <w:t xml:space="preserve"> </w:t>
      </w:r>
      <w:bookmarkEnd w:id="32"/>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8E6D9DD"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3"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3"/>
      <w:r w:rsidR="006437D2">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19AB5629" w:rsidR="002E742E" w:rsidRPr="00594BBC" w:rsidRDefault="002E742E" w:rsidP="002E742E">
      <w:pPr>
        <w:pStyle w:val="Odstavecseseznamem"/>
        <w:numPr>
          <w:ilvl w:val="0"/>
          <w:numId w:val="31"/>
        </w:numPr>
        <w:jc w:val="both"/>
        <w:rPr>
          <w:rFonts w:ascii="Arial" w:hAnsi="Arial" w:cs="Arial"/>
        </w:rPr>
      </w:pPr>
      <w:bookmarkStart w:id="34" w:name="_Hlk71729613"/>
      <w:bookmarkStart w:id="35" w:name="_Ref376379662"/>
      <w:r w:rsidRPr="00594BBC">
        <w:rPr>
          <w:rFonts w:ascii="Arial" w:hAnsi="Arial" w:cs="Arial"/>
        </w:rPr>
        <w:t xml:space="preserve">Zhotovitel se zavazuje uhradit smluvní pokutu ve výši </w:t>
      </w:r>
      <w:r w:rsidR="0001370E">
        <w:rPr>
          <w:rFonts w:ascii="Arial" w:hAnsi="Arial" w:cs="Arial"/>
        </w:rPr>
        <w:t xml:space="preserve">0,5 </w:t>
      </w:r>
      <w:r w:rsidR="00906CE2">
        <w:rPr>
          <w:rFonts w:ascii="Arial" w:hAnsi="Arial" w:cs="Arial"/>
        </w:rPr>
        <w:t>%</w:t>
      </w:r>
      <w:r w:rsidRPr="00594BBC">
        <w:rPr>
          <w:rFonts w:ascii="Arial" w:hAnsi="Arial" w:cs="Arial"/>
        </w:rPr>
        <w:t xml:space="preserve"> z celkové ceny díla bez DPH za každý i započatý kalendářní den prodlení </w:t>
      </w:r>
      <w:r w:rsidR="00EB1125">
        <w:rPr>
          <w:rFonts w:ascii="Arial" w:hAnsi="Arial" w:cs="Arial"/>
        </w:rPr>
        <w:t>lhůty</w:t>
      </w:r>
      <w:r w:rsidRPr="00594BBC">
        <w:rPr>
          <w:rFonts w:ascii="Arial" w:hAnsi="Arial" w:cs="Arial"/>
        </w:rPr>
        <w:t xml:space="preserve"> zahájení prací dle této smlouvy.</w:t>
      </w:r>
    </w:p>
    <w:p w14:paraId="69115287" w14:textId="723BB3B6" w:rsidR="002E742E" w:rsidRPr="00594BBC" w:rsidRDefault="002E742E" w:rsidP="002E742E">
      <w:pPr>
        <w:pStyle w:val="Odstavecseseznamem"/>
        <w:numPr>
          <w:ilvl w:val="0"/>
          <w:numId w:val="31"/>
        </w:numPr>
        <w:jc w:val="both"/>
        <w:rPr>
          <w:rFonts w:ascii="Arial" w:hAnsi="Arial" w:cs="Arial"/>
        </w:rPr>
      </w:pPr>
      <w:bookmarkStart w:id="36" w:name="_Hlk71729869"/>
      <w:bookmarkStart w:id="37" w:name="_Hlk71729711"/>
      <w:bookmarkStart w:id="38" w:name="_Hlk71730038"/>
      <w:bookmarkEnd w:id="34"/>
      <w:r w:rsidRPr="00594BBC">
        <w:rPr>
          <w:rFonts w:ascii="Arial" w:hAnsi="Arial" w:cs="Arial"/>
        </w:rPr>
        <w:t xml:space="preserve">Zhotovitel se zavazuje uhradit smluvní pokutu ve výši </w:t>
      </w:r>
      <w:r w:rsidR="00906CE2">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7012B2C3" w:rsidR="002E742E" w:rsidRDefault="002E742E" w:rsidP="002E742E">
      <w:pPr>
        <w:pStyle w:val="Odstavecseseznamem"/>
        <w:numPr>
          <w:ilvl w:val="0"/>
          <w:numId w:val="31"/>
        </w:numPr>
        <w:jc w:val="both"/>
        <w:rPr>
          <w:rFonts w:ascii="Arial" w:hAnsi="Arial" w:cs="Arial"/>
        </w:rPr>
      </w:pPr>
      <w:bookmarkStart w:id="39" w:name="_Hlk71729890"/>
      <w:bookmarkEnd w:id="36"/>
      <w:r w:rsidRPr="00594BBC">
        <w:rPr>
          <w:rFonts w:ascii="Arial" w:hAnsi="Arial" w:cs="Arial"/>
        </w:rPr>
        <w:t xml:space="preserve">V případě, kdy předávané dílo bude obsahovat vady a nedodělky, se zhotovitel zavazuje uhradit smluvní pokutu ve výši </w:t>
      </w:r>
      <w:r w:rsidR="00906CE2" w:rsidRPr="00906CE2">
        <w:rPr>
          <w:rFonts w:ascii="Arial" w:hAnsi="Arial" w:cs="Arial"/>
        </w:rPr>
        <w:t>0,5 %</w:t>
      </w:r>
      <w:r w:rsidRPr="00594BBC">
        <w:rPr>
          <w:rFonts w:ascii="Arial" w:hAnsi="Arial" w:cs="Arial"/>
        </w:rPr>
        <w:t xml:space="preserve"> z celkové ceny díla bez DPH za každý i započatý kalendářní den prodlení se sjednan</w:t>
      </w:r>
      <w:r w:rsidR="00C64CB9">
        <w:rPr>
          <w:rFonts w:ascii="Arial" w:hAnsi="Arial" w:cs="Arial"/>
        </w:rPr>
        <w:t>ou</w:t>
      </w:r>
      <w:r w:rsidRPr="00594BBC">
        <w:rPr>
          <w:rFonts w:ascii="Arial" w:hAnsi="Arial" w:cs="Arial"/>
        </w:rPr>
        <w:t xml:space="preserve"> </w:t>
      </w:r>
      <w:r w:rsidR="00C64CB9">
        <w:rPr>
          <w:rFonts w:ascii="Arial" w:hAnsi="Arial" w:cs="Arial"/>
        </w:rPr>
        <w:t>lhůtou pro</w:t>
      </w:r>
      <w:r w:rsidRPr="00594BBC">
        <w:rPr>
          <w:rFonts w:ascii="Arial" w:hAnsi="Arial" w:cs="Arial"/>
        </w:rPr>
        <w:t xml:space="preserve"> odstranění vad a nedodělků. </w:t>
      </w:r>
    </w:p>
    <w:p w14:paraId="031768B0" w14:textId="4FA5BB66" w:rsidR="0080539D" w:rsidRPr="0080539D" w:rsidRDefault="0080539D" w:rsidP="0080539D">
      <w:pPr>
        <w:pStyle w:val="Odstavecseseznamem"/>
        <w:numPr>
          <w:ilvl w:val="0"/>
          <w:numId w:val="31"/>
        </w:numPr>
        <w:jc w:val="both"/>
        <w:rPr>
          <w:rFonts w:ascii="Arial" w:hAnsi="Arial" w:cs="Arial"/>
          <w:lang w:val="x-none"/>
        </w:rPr>
      </w:pPr>
      <w:bookmarkStart w:id="40" w:name="_Hlk72322488"/>
      <w:bookmarkStart w:id="41"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C64CB9">
        <w:rPr>
          <w:rFonts w:ascii="Arial" w:hAnsi="Arial" w:cs="Arial"/>
        </w:rPr>
        <w:t>lhůtě</w:t>
      </w:r>
      <w:r w:rsidRPr="00D9780F">
        <w:rPr>
          <w:rFonts w:ascii="Arial" w:hAnsi="Arial" w:cs="Arial"/>
          <w:lang w:val="x-none"/>
        </w:rPr>
        <w:t xml:space="preserve">, je povinen zaplatit objednateli smluvní pokutu ve výši </w:t>
      </w:r>
      <w:r w:rsidR="00906CE2" w:rsidRPr="00906CE2">
        <w:rPr>
          <w:rFonts w:ascii="Arial" w:hAnsi="Arial" w:cs="Arial"/>
        </w:rPr>
        <w:t>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0"/>
    </w:p>
    <w:bookmarkEnd w:id="35"/>
    <w:bookmarkEnd w:id="37"/>
    <w:bookmarkEnd w:id="39"/>
    <w:bookmarkEnd w:id="41"/>
    <w:p w14:paraId="59FA1FF9" w14:textId="5729438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021A0132"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2000Kč bez DPH za každý i započatý den prodlení.</w:t>
      </w:r>
    </w:p>
    <w:p w14:paraId="5F8D7A5D" w14:textId="75BEE62E" w:rsidR="002E742E" w:rsidRPr="00EE022E" w:rsidRDefault="002E742E" w:rsidP="002E742E">
      <w:pPr>
        <w:pStyle w:val="Odstavecseseznamem"/>
        <w:numPr>
          <w:ilvl w:val="0"/>
          <w:numId w:val="31"/>
        </w:numPr>
        <w:jc w:val="both"/>
        <w:rPr>
          <w:rFonts w:ascii="Arial" w:hAnsi="Arial" w:cs="Arial"/>
        </w:rPr>
      </w:pPr>
      <w:bookmarkStart w:id="42" w:name="_Hlk71729741"/>
      <w:r w:rsidRPr="00EE022E">
        <w:rPr>
          <w:rFonts w:ascii="Arial" w:hAnsi="Arial" w:cs="Arial"/>
        </w:rPr>
        <w:t xml:space="preserve">Pokud zhotovitel poruší povinnosti vyplývající z ustanovení čl. VII bod 1, je povinen uhradit objednateli smluvní pokutu ve výši </w:t>
      </w:r>
      <w:r w:rsidR="00914B90">
        <w:rPr>
          <w:rFonts w:ascii="Arial" w:hAnsi="Arial" w:cs="Arial"/>
        </w:rPr>
        <w:t>6</w:t>
      </w:r>
      <w:r w:rsidR="00EE022E">
        <w:rPr>
          <w:rFonts w:ascii="Arial" w:hAnsi="Arial" w:cs="Arial"/>
        </w:rPr>
        <w:t>.</w:t>
      </w:r>
      <w:r w:rsidRPr="00EE022E">
        <w:rPr>
          <w:rFonts w:ascii="Arial" w:hAnsi="Arial" w:cs="Arial"/>
        </w:rPr>
        <w:t>000</w:t>
      </w:r>
      <w:r w:rsidR="00FB3A02">
        <w:rPr>
          <w:rFonts w:ascii="Arial" w:hAnsi="Arial" w:cs="Arial"/>
        </w:rPr>
        <w:t xml:space="preserve"> </w:t>
      </w:r>
      <w:r w:rsidRPr="00EE022E">
        <w:rPr>
          <w:rFonts w:ascii="Arial" w:hAnsi="Arial" w:cs="Arial"/>
        </w:rPr>
        <w:t>Kč za každé jednotlivé porušení povinností.</w:t>
      </w:r>
    </w:p>
    <w:p w14:paraId="519C2CB5" w14:textId="7B801B43" w:rsidR="002E742E" w:rsidRPr="00EE022E" w:rsidRDefault="002E742E" w:rsidP="002E742E">
      <w:pPr>
        <w:pStyle w:val="Odstavecseseznamem"/>
        <w:numPr>
          <w:ilvl w:val="0"/>
          <w:numId w:val="31"/>
        </w:numPr>
        <w:jc w:val="both"/>
        <w:rPr>
          <w:rFonts w:ascii="Arial" w:hAnsi="Arial" w:cs="Arial"/>
        </w:rPr>
      </w:pPr>
      <w:bookmarkStart w:id="43" w:name="_Hlk71730123"/>
      <w:bookmarkStart w:id="44" w:name="_Hlk71729842"/>
      <w:bookmarkEnd w:id="42"/>
      <w:r w:rsidRPr="00EE022E">
        <w:rPr>
          <w:rFonts w:ascii="Arial" w:hAnsi="Arial" w:cs="Arial"/>
        </w:rPr>
        <w:t>Pokud zhotovitel poruší povinnosti vyplývající z ustanovení čl. VII bod 11, je povinen uhradit objednateli smluvní pokutu ve výši 400.000</w:t>
      </w:r>
      <w:r w:rsidR="00FB3A02">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3DD7724F" w:rsidR="002E742E" w:rsidRPr="00EE022E" w:rsidRDefault="002E742E" w:rsidP="002E742E">
      <w:pPr>
        <w:pStyle w:val="Odstavecseseznamem"/>
        <w:numPr>
          <w:ilvl w:val="0"/>
          <w:numId w:val="31"/>
        </w:numPr>
        <w:jc w:val="both"/>
        <w:rPr>
          <w:rFonts w:ascii="Arial" w:hAnsi="Arial" w:cs="Arial"/>
        </w:rPr>
      </w:pPr>
      <w:bookmarkStart w:id="45" w:name="_Hlk71730082"/>
      <w:bookmarkEnd w:id="43"/>
      <w:r w:rsidRPr="00EE022E">
        <w:rPr>
          <w:rFonts w:ascii="Arial" w:hAnsi="Arial" w:cs="Arial"/>
        </w:rPr>
        <w:t xml:space="preserve">Pokud zhotovitel poruší povinnosti vyplývající z ustanovení čl. VII bod 18, je povinen uhradit objednateli smluvní pokutu ve výši </w:t>
      </w:r>
      <w:r w:rsidR="007152ED">
        <w:rPr>
          <w:rFonts w:ascii="Arial" w:hAnsi="Arial" w:cs="Arial"/>
        </w:rPr>
        <w:t>2</w:t>
      </w:r>
      <w:r w:rsidRPr="00EE022E">
        <w:rPr>
          <w:rFonts w:ascii="Arial" w:hAnsi="Arial" w:cs="Arial"/>
        </w:rPr>
        <w:t>0.000</w:t>
      </w:r>
      <w:r w:rsidR="00FB3A02">
        <w:rPr>
          <w:rFonts w:ascii="Arial" w:hAnsi="Arial" w:cs="Arial"/>
        </w:rPr>
        <w:t xml:space="preserve"> </w:t>
      </w:r>
      <w:r w:rsidRPr="00EE022E">
        <w:rPr>
          <w:rFonts w:ascii="Arial" w:hAnsi="Arial" w:cs="Arial"/>
        </w:rPr>
        <w:t>Kč za každé jednotlivé porušení povinností.</w:t>
      </w:r>
    </w:p>
    <w:p w14:paraId="1CE1AC93" w14:textId="4707E343" w:rsidR="002E742E" w:rsidRPr="00EE022E" w:rsidRDefault="002E742E" w:rsidP="002E742E">
      <w:pPr>
        <w:pStyle w:val="Odstavecseseznamem"/>
        <w:numPr>
          <w:ilvl w:val="0"/>
          <w:numId w:val="31"/>
        </w:numPr>
        <w:jc w:val="both"/>
        <w:rPr>
          <w:rFonts w:ascii="Arial" w:hAnsi="Arial" w:cs="Arial"/>
        </w:rPr>
      </w:pPr>
      <w:bookmarkStart w:id="46" w:name="_Hlk71730139"/>
      <w:bookmarkEnd w:id="45"/>
      <w:r w:rsidRPr="00EE022E">
        <w:rPr>
          <w:rFonts w:ascii="Arial" w:hAnsi="Arial" w:cs="Arial"/>
        </w:rPr>
        <w:t xml:space="preserve">Pokud zhotovitel poruší povinnosti vyplývající z ustanovení čl. VII bod 2, je povinen uhradit objednateli smluvní pokutu ve výši </w:t>
      </w:r>
      <w:r w:rsidR="007152ED">
        <w:rPr>
          <w:rFonts w:ascii="Arial" w:hAnsi="Arial" w:cs="Arial"/>
        </w:rPr>
        <w:t>2</w:t>
      </w:r>
      <w:r w:rsidRPr="00EE022E">
        <w:rPr>
          <w:rFonts w:ascii="Arial" w:hAnsi="Arial" w:cs="Arial"/>
        </w:rPr>
        <w:t>0.000</w:t>
      </w:r>
      <w:r w:rsidR="00FB3A02">
        <w:rPr>
          <w:rFonts w:ascii="Arial" w:hAnsi="Arial" w:cs="Arial"/>
        </w:rPr>
        <w:t xml:space="preserve"> </w:t>
      </w:r>
      <w:r w:rsidRPr="00EE022E">
        <w:rPr>
          <w:rFonts w:ascii="Arial" w:hAnsi="Arial" w:cs="Arial"/>
        </w:rPr>
        <w:t>Kč za každé jednotlivé porušení povinností.</w:t>
      </w:r>
    </w:p>
    <w:p w14:paraId="18A63409" w14:textId="6A1EEC8C" w:rsidR="002E742E" w:rsidRPr="00EE022E" w:rsidRDefault="002E742E" w:rsidP="002E742E">
      <w:pPr>
        <w:pStyle w:val="Odstavecseseznamem"/>
        <w:numPr>
          <w:ilvl w:val="0"/>
          <w:numId w:val="31"/>
        </w:numPr>
        <w:jc w:val="both"/>
        <w:rPr>
          <w:rFonts w:ascii="Arial" w:hAnsi="Arial" w:cs="Arial"/>
        </w:rPr>
      </w:pPr>
      <w:bookmarkStart w:id="47" w:name="_Hlk71730157"/>
      <w:bookmarkEnd w:id="46"/>
      <w:r w:rsidRPr="00EE022E">
        <w:rPr>
          <w:rFonts w:ascii="Arial" w:hAnsi="Arial" w:cs="Arial"/>
        </w:rPr>
        <w:t xml:space="preserve">Pokud zhotovitel poruší povinnosti vyplývající z ustanovení čl. VII bod 17, je povinen uhradit objednateli smluvní pokutu ve výši </w:t>
      </w:r>
      <w:r w:rsidR="007152ED">
        <w:rPr>
          <w:rFonts w:ascii="Arial" w:hAnsi="Arial" w:cs="Arial"/>
        </w:rPr>
        <w:t>2</w:t>
      </w:r>
      <w:r w:rsidRPr="00EE022E">
        <w:rPr>
          <w:rFonts w:ascii="Arial" w:hAnsi="Arial" w:cs="Arial"/>
        </w:rPr>
        <w:t>0.000</w:t>
      </w:r>
      <w:r w:rsidR="00FB3A02">
        <w:rPr>
          <w:rFonts w:ascii="Arial" w:hAnsi="Arial" w:cs="Arial"/>
        </w:rPr>
        <w:t xml:space="preserve"> </w:t>
      </w:r>
      <w:r w:rsidRPr="00EE022E">
        <w:rPr>
          <w:rFonts w:ascii="Arial" w:hAnsi="Arial" w:cs="Arial"/>
        </w:rPr>
        <w:t>Kč za každé jednotlivé porušení povinností.</w:t>
      </w:r>
    </w:p>
    <w:p w14:paraId="3B26EC53" w14:textId="6A474CB9" w:rsidR="002E742E" w:rsidRPr="00EE022E" w:rsidRDefault="002E742E" w:rsidP="002E742E">
      <w:pPr>
        <w:pStyle w:val="Odstavecseseznamem"/>
        <w:numPr>
          <w:ilvl w:val="0"/>
          <w:numId w:val="31"/>
        </w:numPr>
        <w:jc w:val="both"/>
        <w:rPr>
          <w:rFonts w:ascii="Arial" w:hAnsi="Arial" w:cs="Arial"/>
        </w:rPr>
      </w:pPr>
      <w:bookmarkStart w:id="48" w:name="_Hlk71730169"/>
      <w:bookmarkEnd w:id="47"/>
      <w:r w:rsidRPr="00EE022E">
        <w:rPr>
          <w:rFonts w:ascii="Arial" w:hAnsi="Arial" w:cs="Arial"/>
        </w:rPr>
        <w:t>Pokud zhotovitel poruší povinnost vyplývající z ustanovení čl. VII bod 19, je povinen uhradit objednateli smluvní pokutu ve výši 50.000</w:t>
      </w:r>
      <w:r w:rsidR="00FB3A02">
        <w:rPr>
          <w:rFonts w:ascii="Arial" w:hAnsi="Arial" w:cs="Arial"/>
        </w:rPr>
        <w:t xml:space="preserve"> </w:t>
      </w:r>
      <w:r w:rsidRPr="00EE022E">
        <w:rPr>
          <w:rFonts w:ascii="Arial" w:hAnsi="Arial" w:cs="Arial"/>
        </w:rPr>
        <w:t>Kč za každé jednotlivé porušení povinnosti.</w:t>
      </w:r>
    </w:p>
    <w:p w14:paraId="5F4508B0" w14:textId="4C57332B" w:rsidR="002E742E" w:rsidRPr="00EE022E" w:rsidRDefault="002E742E" w:rsidP="002E742E">
      <w:pPr>
        <w:pStyle w:val="Odstavecseseznamem"/>
        <w:numPr>
          <w:ilvl w:val="0"/>
          <w:numId w:val="31"/>
        </w:numPr>
        <w:jc w:val="both"/>
        <w:rPr>
          <w:rFonts w:ascii="Arial" w:hAnsi="Arial" w:cs="Arial"/>
        </w:rPr>
      </w:pPr>
      <w:bookmarkStart w:id="49" w:name="_Hlk71730184"/>
      <w:bookmarkEnd w:id="48"/>
      <w:r w:rsidRPr="00EE022E">
        <w:rPr>
          <w:rFonts w:ascii="Arial" w:hAnsi="Arial" w:cs="Arial"/>
        </w:rPr>
        <w:t>Pokud zhotovitel nevyzve objednatele ke kontrole a prověření prací dle čl. VII, odst.21, je povinen uhradit objednateli smluvní pokutu ve výši 30.000</w:t>
      </w:r>
      <w:r w:rsidR="00FB3A02">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50" w:name="_Hlk71730196"/>
      <w:bookmarkEnd w:id="49"/>
      <w:r w:rsidRPr="00CC5591">
        <w:rPr>
          <w:rFonts w:ascii="Arial" w:hAnsi="Arial" w:cs="Arial"/>
        </w:rPr>
        <w:lastRenderedPageBreak/>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4911432F"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BE56CA">
        <w:rPr>
          <w:rFonts w:ascii="Arial" w:hAnsi="Arial" w:cs="Arial"/>
        </w:rPr>
        <w:t xml:space="preserve"> </w:t>
      </w:r>
      <w:r w:rsidRPr="00CC5591">
        <w:rPr>
          <w:rFonts w:ascii="Arial" w:hAnsi="Arial" w:cs="Arial"/>
        </w:rPr>
        <w:t>IV, odst.5</w:t>
      </w:r>
      <w:bookmarkStart w:id="51" w:name="_Hlk72329090"/>
      <w:r w:rsidRPr="00CC5591">
        <w:rPr>
          <w:rFonts w:ascii="Arial" w:hAnsi="Arial" w:cs="Arial"/>
        </w:rPr>
        <w:t>,</w:t>
      </w:r>
      <w:bookmarkEnd w:id="51"/>
      <w:r w:rsidRPr="00CC5591">
        <w:rPr>
          <w:rFonts w:ascii="Arial" w:hAnsi="Arial" w:cs="Arial"/>
        </w:rPr>
        <w:t xml:space="preserve"> čl.</w:t>
      </w:r>
      <w:r w:rsidR="00BE56CA">
        <w:rPr>
          <w:rFonts w:ascii="Arial" w:hAnsi="Arial" w:cs="Arial"/>
        </w:rPr>
        <w:t xml:space="preserve"> </w:t>
      </w:r>
      <w:r w:rsidRPr="00CC5591">
        <w:rPr>
          <w:rFonts w:ascii="Arial" w:hAnsi="Arial" w:cs="Arial"/>
        </w:rPr>
        <w:t>VIII, odst.</w:t>
      </w:r>
      <w:r w:rsidR="00BE56CA">
        <w:rPr>
          <w:rFonts w:ascii="Arial" w:hAnsi="Arial" w:cs="Arial"/>
        </w:rPr>
        <w:t xml:space="preserve"> </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BE56CA">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2" w:name="_Hlk72330631"/>
      <w:bookmarkStart w:id="53" w:name="_Hlk72921969"/>
      <w:r w:rsidRPr="00CC5591">
        <w:rPr>
          <w:rFonts w:ascii="Arial" w:hAnsi="Arial" w:cs="Arial"/>
        </w:rPr>
        <w:t>10.000Kč</w:t>
      </w:r>
      <w:bookmarkEnd w:id="52"/>
      <w:r w:rsidRPr="00CC5591">
        <w:rPr>
          <w:rFonts w:ascii="Arial" w:hAnsi="Arial" w:cs="Arial"/>
        </w:rPr>
        <w:t xml:space="preserve"> za každý jednotlivý případ porušení povinnosti zhotovitele. </w:t>
      </w:r>
      <w:bookmarkEnd w:id="53"/>
    </w:p>
    <w:p w14:paraId="08DBAB5F" w14:textId="6E20185D" w:rsidR="007E39CF" w:rsidRPr="00CC5591" w:rsidRDefault="007E39CF" w:rsidP="007E39CF">
      <w:pPr>
        <w:pStyle w:val="Odstavecseseznamem"/>
        <w:numPr>
          <w:ilvl w:val="0"/>
          <w:numId w:val="31"/>
        </w:numPr>
        <w:jc w:val="both"/>
        <w:rPr>
          <w:rFonts w:ascii="Arial" w:hAnsi="Arial" w:cs="Arial"/>
        </w:rPr>
      </w:pPr>
      <w:bookmarkStart w:id="54" w:name="_Hlk72413080"/>
      <w:bookmarkStart w:id="55" w:name="_Hlk71730637"/>
      <w:bookmarkStart w:id="56" w:name="_Hlk19537860"/>
      <w:bookmarkEnd w:id="38"/>
      <w:bookmarkEnd w:id="44"/>
      <w:bookmarkEnd w:id="50"/>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4"/>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7" w:name="_Hlk72411382"/>
      <w:r w:rsidR="00032A5D">
        <w:rPr>
          <w:rFonts w:ascii="Arial" w:hAnsi="Arial" w:cs="Arial"/>
        </w:rPr>
        <w:t xml:space="preserve"> </w:t>
      </w:r>
      <w:bookmarkStart w:id="58" w:name="_Hlk72402090"/>
      <w:r w:rsidR="00032A5D">
        <w:rPr>
          <w:rFonts w:ascii="Arial" w:hAnsi="Arial" w:cs="Arial"/>
        </w:rPr>
        <w:t>bez ohledu na výši stanovené pokuty</w:t>
      </w:r>
      <w:bookmarkEnd w:id="57"/>
      <w:r w:rsidR="00032A5D">
        <w:rPr>
          <w:rFonts w:ascii="Arial" w:hAnsi="Arial" w:cs="Arial"/>
        </w:rPr>
        <w:t>.</w:t>
      </w:r>
      <w:bookmarkEnd w:id="58"/>
    </w:p>
    <w:p w14:paraId="6DF4DBAC" w14:textId="2FBAF5BC" w:rsidR="007E39CF" w:rsidRDefault="007E39CF" w:rsidP="007E39CF">
      <w:pPr>
        <w:pStyle w:val="Odstavecseseznamem"/>
        <w:numPr>
          <w:ilvl w:val="0"/>
          <w:numId w:val="31"/>
        </w:numPr>
        <w:jc w:val="both"/>
        <w:rPr>
          <w:rFonts w:ascii="Arial" w:hAnsi="Arial" w:cs="Arial"/>
        </w:rPr>
      </w:pPr>
      <w:bookmarkStart w:id="59" w:name="_Hlk71730720"/>
      <w:bookmarkEnd w:id="55"/>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69FEF482" w14:textId="77777777" w:rsidR="003A621B" w:rsidRPr="001D4255" w:rsidRDefault="003A621B" w:rsidP="003A621B">
      <w:pPr>
        <w:pStyle w:val="Odstavecseseznamem"/>
        <w:numPr>
          <w:ilvl w:val="0"/>
          <w:numId w:val="31"/>
        </w:numPr>
        <w:jc w:val="both"/>
        <w:rPr>
          <w:rFonts w:ascii="Arial" w:hAnsi="Arial" w:cs="Arial"/>
        </w:rPr>
      </w:pPr>
      <w:bookmarkStart w:id="60"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60"/>
    <w:p w14:paraId="3271FDB2" w14:textId="77777777" w:rsidR="003A621B" w:rsidRDefault="003A621B" w:rsidP="003A621B">
      <w:pPr>
        <w:pStyle w:val="Odstavecseseznamem"/>
        <w:jc w:val="both"/>
        <w:rPr>
          <w:rFonts w:ascii="Arial" w:hAnsi="Arial" w:cs="Arial"/>
        </w:rPr>
      </w:pPr>
    </w:p>
    <w:bookmarkEnd w:id="56"/>
    <w:bookmarkEnd w:id="59"/>
    <w:p w14:paraId="5F5566C0" w14:textId="2F4C5F89"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02F12129"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2E604C">
        <w:rPr>
          <w:rFonts w:ascii="Arial" w:hAnsi="Arial" w:cs="Arial"/>
        </w:rPr>
        <w:t>dodavatele</w:t>
      </w:r>
      <w:r w:rsidRPr="0054723C">
        <w:rPr>
          <w:rFonts w:ascii="Arial" w:hAnsi="Arial" w:cs="Arial"/>
        </w:rPr>
        <w:t xml:space="preserve"> v rozporu s nabídkou zhotovitele v rámci zadávacího řízení na </w:t>
      </w:r>
      <w:r w:rsidR="005969B2">
        <w:rPr>
          <w:rFonts w:ascii="Arial" w:hAnsi="Arial" w:cs="Arial"/>
        </w:rPr>
        <w:t>v</w:t>
      </w:r>
      <w:r w:rsidRPr="0054723C">
        <w:rPr>
          <w:rFonts w:ascii="Arial" w:hAnsi="Arial" w:cs="Arial"/>
        </w:rPr>
        <w:t xml:space="preserve">eřejnou </w:t>
      </w:r>
      <w:r w:rsidRPr="0054723C">
        <w:rPr>
          <w:rFonts w:ascii="Arial" w:hAnsi="Arial" w:cs="Arial"/>
        </w:rPr>
        <w:lastRenderedPageBreak/>
        <w:t>zakázku nebo bez předchozího souhlasu objednatele</w:t>
      </w:r>
      <w:r w:rsidR="003A621B">
        <w:rPr>
          <w:rFonts w:ascii="Arial" w:hAnsi="Arial" w:cs="Arial"/>
        </w:rPr>
        <w:t xml:space="preserve"> a nebude-li sjednána náprava</w:t>
      </w:r>
      <w:r w:rsidRPr="0054723C">
        <w:rPr>
          <w:rFonts w:ascii="Arial" w:hAnsi="Arial" w:cs="Arial"/>
        </w:rPr>
        <w:t xml:space="preserv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61" w:name="_Hlk72334899"/>
      <w:bookmarkStart w:id="62" w:name="_Hlk72413243"/>
      <w:bookmarkStart w:id="63"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1"/>
      <w:r w:rsidRPr="0054723C">
        <w:rPr>
          <w:rFonts w:ascii="Arial" w:hAnsi="Arial" w:cs="Arial"/>
        </w:rPr>
        <w:t xml:space="preserve">nejpozději do 15 dnů od účinností odstoupení, nedohodnou-li se strany jinak. </w:t>
      </w:r>
      <w:bookmarkEnd w:id="62"/>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3"/>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84E6BD3"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140057">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46CD2A4F" w:rsidR="00943F4A" w:rsidRPr="0054723C" w:rsidRDefault="0086088C" w:rsidP="00EF6D19">
      <w:pPr>
        <w:jc w:val="center"/>
        <w:rPr>
          <w:rFonts w:ascii="Arial" w:hAnsi="Arial" w:cs="Arial"/>
          <w:b/>
          <w:u w:val="single"/>
        </w:rPr>
      </w:pPr>
      <w:bookmarkStart w:id="64"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4"/>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2E02A5DA"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2E604C">
        <w:rPr>
          <w:rFonts w:ascii="Arial" w:hAnsi="Arial" w:cs="Arial"/>
        </w:rPr>
        <w:t>dodavatele</w:t>
      </w:r>
      <w:r w:rsidRPr="0054723C">
        <w:rPr>
          <w:rFonts w:ascii="Arial" w:hAnsi="Arial" w:cs="Arial"/>
        </w:rPr>
        <w:t xml:space="preserv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4BD8D0FB" w:rsidR="001851EA" w:rsidRPr="00C86264" w:rsidRDefault="001851EA" w:rsidP="00C86264">
      <w:pPr>
        <w:pStyle w:val="Bezmezer"/>
        <w:jc w:val="center"/>
        <w:rPr>
          <w:rFonts w:ascii="Arial" w:hAnsi="Arial" w:cs="Arial"/>
          <w:b/>
          <w:u w:val="single"/>
        </w:rPr>
      </w:pPr>
      <w:bookmarkStart w:id="65" w:name="_Hlk71731034"/>
      <w:bookmarkStart w:id="66" w:name="_Hlk72411625"/>
      <w:r w:rsidRPr="00C86264">
        <w:rPr>
          <w:rFonts w:ascii="Arial" w:hAnsi="Arial" w:cs="Arial"/>
          <w:b/>
          <w:u w:val="single"/>
        </w:rPr>
        <w:t>Čl. XV</w:t>
      </w:r>
      <w:r w:rsidR="00E6793D" w:rsidRPr="00C86264">
        <w:rPr>
          <w:rFonts w:ascii="Arial" w:hAnsi="Arial" w:cs="Arial"/>
          <w:b/>
          <w:u w:val="single"/>
        </w:rPr>
        <w:t>I</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2014F2C6" w:rsidR="001851EA" w:rsidRPr="009B3CA0" w:rsidRDefault="001851EA" w:rsidP="006068BF">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ins w:id="67" w:author="Králová Alžběta Ing." w:date="2023-02-17T09:14:00Z">
        <w:r w:rsidR="006068BF">
          <w:rPr>
            <w:rStyle w:val="l-L2Char"/>
            <w:rFonts w:eastAsiaTheme="minorHAnsi" w:cs="Arial"/>
          </w:rPr>
          <w:t xml:space="preserve"> </w:t>
        </w:r>
      </w:ins>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r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50CD2942" w:rsidR="001851EA" w:rsidRPr="008377B5" w:rsidRDefault="001851EA" w:rsidP="00AA28FE">
      <w:pPr>
        <w:spacing w:after="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F72B5B">
        <w:rPr>
          <w:rFonts w:ascii="Arial" w:hAnsi="Arial" w:cs="Arial"/>
        </w:rPr>
        <w:t xml:space="preserve">Pavel Trávníček, </w:t>
      </w:r>
      <w:r w:rsidR="00300E4A">
        <w:rPr>
          <w:rFonts w:ascii="Arial" w:hAnsi="Arial" w:cs="Arial"/>
        </w:rPr>
        <w:t>vrchní referent</w:t>
      </w:r>
      <w:r w:rsidRPr="008377B5">
        <w:rPr>
          <w:rFonts w:ascii="Arial" w:hAnsi="Arial" w:cs="Arial"/>
        </w:rPr>
        <w:tab/>
      </w:r>
    </w:p>
    <w:p w14:paraId="6A434FA0" w14:textId="3463D949" w:rsidR="001851EA" w:rsidRPr="008377B5" w:rsidRDefault="001851EA" w:rsidP="00AA28FE">
      <w:pPr>
        <w:spacing w:after="0"/>
        <w:ind w:left="426" w:firstLine="282"/>
        <w:jc w:val="both"/>
        <w:rPr>
          <w:rFonts w:ascii="Arial" w:hAnsi="Arial" w:cs="Arial"/>
        </w:rPr>
      </w:pPr>
      <w:r w:rsidRPr="008377B5">
        <w:rPr>
          <w:rFonts w:ascii="Arial" w:hAnsi="Arial" w:cs="Arial"/>
        </w:rPr>
        <w:t>Tel.:</w:t>
      </w:r>
      <w:r w:rsidR="00300E4A">
        <w:rPr>
          <w:rFonts w:ascii="Arial" w:hAnsi="Arial" w:cs="Arial"/>
        </w:rPr>
        <w:t xml:space="preserve"> +420</w:t>
      </w:r>
      <w:r w:rsidR="00AA28FE">
        <w:rPr>
          <w:rFonts w:ascii="Arial" w:hAnsi="Arial" w:cs="Arial"/>
        </w:rPr>
        <w:t> 727 956 767</w:t>
      </w:r>
      <w:r w:rsidRPr="008377B5">
        <w:rPr>
          <w:rFonts w:ascii="Arial" w:hAnsi="Arial" w:cs="Arial"/>
        </w:rPr>
        <w:tab/>
      </w:r>
    </w:p>
    <w:p w14:paraId="335291AE" w14:textId="65DFD385" w:rsidR="001851EA"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AA28FE" w:rsidRPr="00DA0CFB">
        <w:rPr>
          <w:rFonts w:ascii="Arial" w:hAnsi="Arial" w:cs="Arial"/>
        </w:rPr>
        <w:t>p.travnicek@spucr.cz</w:t>
      </w:r>
    </w:p>
    <w:p w14:paraId="6D65805F" w14:textId="77777777" w:rsidR="00AA28FE" w:rsidRPr="008377B5" w:rsidRDefault="00AA28FE" w:rsidP="002854C1">
      <w:pPr>
        <w:spacing w:after="120"/>
        <w:ind w:left="426" w:firstLine="282"/>
        <w:jc w:val="both"/>
        <w:rPr>
          <w:rFonts w:ascii="Arial" w:hAnsi="Arial" w:cs="Arial"/>
        </w:rPr>
      </w:pPr>
    </w:p>
    <w:p w14:paraId="01AB90EA"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E3062C" w14:textId="54DCE245" w:rsidR="001851EA" w:rsidRPr="008377B5" w:rsidRDefault="001851EA" w:rsidP="00AA28FE">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AA28FE">
        <w:rPr>
          <w:rFonts w:ascii="Arial" w:hAnsi="Arial" w:cs="Arial"/>
        </w:rPr>
        <w:t xml:space="preserve"> </w:t>
      </w:r>
      <w:r w:rsidR="00AA28FE" w:rsidRPr="0054723C">
        <w:rPr>
          <w:rFonts w:ascii="Arial" w:hAnsi="Arial" w:cs="Arial"/>
          <w:b/>
          <w:bCs/>
          <w:highlight w:val="yellow"/>
          <w:lang w:val="en-US"/>
        </w:rPr>
        <w:t>[DOPLNIT]</w:t>
      </w:r>
      <w:r w:rsidRPr="008377B5">
        <w:rPr>
          <w:rFonts w:ascii="Arial" w:hAnsi="Arial" w:cs="Arial"/>
        </w:rPr>
        <w:tab/>
      </w:r>
    </w:p>
    <w:p w14:paraId="7970A36B" w14:textId="40DD633F" w:rsidR="001851EA" w:rsidRPr="008377B5" w:rsidRDefault="001851EA" w:rsidP="00AA28FE">
      <w:pPr>
        <w:spacing w:after="0"/>
        <w:ind w:left="425" w:firstLine="284"/>
        <w:jc w:val="both"/>
        <w:rPr>
          <w:rFonts w:ascii="Arial" w:hAnsi="Arial" w:cs="Arial"/>
        </w:rPr>
      </w:pPr>
      <w:r w:rsidRPr="008377B5">
        <w:rPr>
          <w:rFonts w:ascii="Arial" w:hAnsi="Arial" w:cs="Arial"/>
        </w:rPr>
        <w:t>Tel.:</w:t>
      </w:r>
      <w:r w:rsidR="00AA28FE">
        <w:rPr>
          <w:rFonts w:ascii="Arial" w:hAnsi="Arial" w:cs="Arial"/>
        </w:rPr>
        <w:t xml:space="preserve"> </w:t>
      </w:r>
      <w:r w:rsidR="00AA28FE" w:rsidRPr="0054723C">
        <w:rPr>
          <w:rFonts w:ascii="Arial" w:hAnsi="Arial" w:cs="Arial"/>
          <w:b/>
          <w:bCs/>
          <w:highlight w:val="yellow"/>
          <w:lang w:val="en-US"/>
        </w:rPr>
        <w:t>[DOPLNIT]</w:t>
      </w:r>
    </w:p>
    <w:p w14:paraId="713A441E" w14:textId="531D802A" w:rsidR="001851EA" w:rsidRPr="008377B5" w:rsidRDefault="001851EA" w:rsidP="00AA28FE">
      <w:pPr>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sidR="00AA28FE">
        <w:rPr>
          <w:rFonts w:ascii="Arial" w:hAnsi="Arial" w:cs="Arial"/>
        </w:rPr>
        <w:t xml:space="preserve"> </w:t>
      </w:r>
      <w:r w:rsidR="00AA28FE" w:rsidRPr="0054723C">
        <w:rPr>
          <w:rFonts w:ascii="Arial" w:hAnsi="Arial" w:cs="Arial"/>
          <w:b/>
          <w:bCs/>
          <w:highlight w:val="yellow"/>
          <w:lang w:val="en-US"/>
        </w:rPr>
        <w:t>[DOPLNIT]</w:t>
      </w:r>
    </w:p>
    <w:bookmarkEnd w:id="65"/>
    <w:p w14:paraId="635423AA" w14:textId="77777777" w:rsidR="001851EA" w:rsidRPr="0054723C" w:rsidRDefault="001851EA" w:rsidP="00050E94">
      <w:pPr>
        <w:pStyle w:val="Odstavecseseznamem"/>
        <w:jc w:val="both"/>
        <w:rPr>
          <w:rFonts w:ascii="Arial" w:hAnsi="Arial" w:cs="Arial"/>
        </w:rPr>
      </w:pPr>
    </w:p>
    <w:bookmarkEnd w:id="66"/>
    <w:p w14:paraId="2DE918D6" w14:textId="02DB639A"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2CA7E223" w14:textId="77777777" w:rsidR="00AE4D7F" w:rsidRPr="0054723C" w:rsidRDefault="00AE4D7F" w:rsidP="00AE4D7F">
      <w:pPr>
        <w:pStyle w:val="Odstavecseseznamem"/>
        <w:numPr>
          <w:ilvl w:val="0"/>
          <w:numId w:val="19"/>
        </w:numPr>
        <w:jc w:val="both"/>
        <w:rPr>
          <w:rFonts w:ascii="Arial" w:hAnsi="Arial" w:cs="Arial"/>
        </w:rPr>
      </w:pPr>
      <w:bookmarkStart w:id="68" w:name="_Hlk125972258"/>
      <w:r>
        <w:rPr>
          <w:rFonts w:ascii="Arial" w:hAnsi="Arial" w:cs="Arial"/>
        </w:rPr>
        <w:t xml:space="preserve">Zhotovitel podpisem této Smlouvy bere na vědomí, že </w:t>
      </w:r>
      <w:bookmarkEnd w:id="68"/>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7A0B244C" w14:textId="77777777" w:rsidR="00202B79" w:rsidRDefault="00202B79" w:rsidP="00202B79">
      <w:pPr>
        <w:pStyle w:val="Odstavecseseznamem"/>
        <w:numPr>
          <w:ilvl w:val="0"/>
          <w:numId w:val="19"/>
        </w:numPr>
        <w:jc w:val="both"/>
        <w:rPr>
          <w:rFonts w:ascii="Arial" w:hAnsi="Arial" w:cs="Arial"/>
        </w:rPr>
      </w:pPr>
      <w:bookmarkStart w:id="69"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187C68E7" w14:textId="77777777" w:rsidR="00202B79" w:rsidRDefault="00202B79" w:rsidP="00202B79">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7D131F8" w14:textId="4B2F566D" w:rsidR="00202B79" w:rsidRDefault="00202B79" w:rsidP="005969B2">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2F76DEF2" w14:textId="5038D3A2" w:rsidR="00202B79" w:rsidRPr="006D7BCD" w:rsidRDefault="00202B79" w:rsidP="00202B79">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1211B1">
        <w:rPr>
          <w:rFonts w:ascii="Arial" w:hAnsi="Arial" w:cs="Arial"/>
          <w:lang w:val="en-US"/>
        </w:rPr>
        <w:t>30.</w:t>
      </w:r>
      <w:r w:rsidR="001211B1" w:rsidRPr="001211B1">
        <w:rPr>
          <w:rFonts w:ascii="Arial" w:hAnsi="Arial" w:cs="Arial"/>
          <w:lang w:val="en-US"/>
        </w:rPr>
        <w:t xml:space="preserve"> 0</w:t>
      </w:r>
      <w:r w:rsidRPr="001211B1">
        <w:rPr>
          <w:rFonts w:ascii="Arial" w:hAnsi="Arial" w:cs="Arial"/>
          <w:lang w:val="en-US"/>
        </w:rPr>
        <w:t>6.</w:t>
      </w:r>
      <w:r w:rsidR="001211B1" w:rsidRPr="001211B1">
        <w:rPr>
          <w:rFonts w:ascii="Arial" w:hAnsi="Arial" w:cs="Arial"/>
          <w:lang w:val="en-US"/>
        </w:rPr>
        <w:t xml:space="preserve"> 2023</w:t>
      </w:r>
      <w:r w:rsidRPr="001211B1">
        <w:rPr>
          <w:rFonts w:ascii="Arial" w:hAnsi="Arial" w:cs="Arial"/>
          <w:lang w:val="en-US"/>
        </w:rPr>
        <w:t>,</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69"/>
    <w:p w14:paraId="26D9F3FD" w14:textId="77777777" w:rsidR="00202B79" w:rsidRPr="0054723C" w:rsidRDefault="00202B79" w:rsidP="00202B79">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271F732" w14:textId="77777777" w:rsidR="00202B79" w:rsidRPr="0054723C" w:rsidRDefault="00202B79" w:rsidP="00202B79">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41D95CB8" w14:textId="3A4EB0E3"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2E604C">
        <w:rPr>
          <w:rFonts w:ascii="Arial" w:hAnsi="Arial" w:cs="Arial"/>
        </w:rPr>
        <w:t>dodavatele</w:t>
      </w:r>
      <w:r w:rsidRPr="0054723C">
        <w:rPr>
          <w:rFonts w:ascii="Arial" w:hAnsi="Arial" w:cs="Arial"/>
        </w:rPr>
        <w:t xml:space="preserve"> musí být předem s objednatelem projednána a odsouhlasena. </w:t>
      </w:r>
    </w:p>
    <w:p w14:paraId="4AC6C8DF" w14:textId="5721A62F"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2E604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w:t>
      </w:r>
      <w:r w:rsidR="00943F4A" w:rsidRPr="0054723C">
        <w:rPr>
          <w:rFonts w:ascii="Arial" w:hAnsi="Arial" w:cs="Arial"/>
        </w:rPr>
        <w:lastRenderedPageBreak/>
        <w:t>předpokladu</w:t>
      </w:r>
      <w:r w:rsidRPr="0054723C">
        <w:rPr>
          <w:rFonts w:ascii="Arial" w:hAnsi="Arial" w:cs="Arial"/>
        </w:rPr>
        <w:t>, že každý náhradní pod</w:t>
      </w:r>
      <w:r w:rsidR="002E604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2E604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2E604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70"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70"/>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80308">
      <w:pPr>
        <w:pStyle w:val="Odstavecseseznamem"/>
        <w:numPr>
          <w:ilvl w:val="0"/>
          <w:numId w:val="19"/>
        </w:numPr>
        <w:spacing w:after="0"/>
        <w:ind w:left="714" w:hanging="357"/>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0600317D" w14:textId="54B9D178" w:rsidR="006255F7" w:rsidRPr="006255F7" w:rsidRDefault="006255F7" w:rsidP="00BE56CA">
      <w:pPr>
        <w:spacing w:after="0"/>
        <w:ind w:left="720"/>
        <w:contextualSpacing/>
        <w:jc w:val="both"/>
        <w:rPr>
          <w:rFonts w:ascii="Arial" w:eastAsiaTheme="minorHAnsi" w:hAnsi="Arial" w:cs="Arial"/>
          <w:lang w:eastAsia="en-US"/>
        </w:rPr>
      </w:pPr>
      <w:r w:rsidRPr="006255F7">
        <w:rPr>
          <w:rFonts w:ascii="Arial" w:eastAsiaTheme="minorHAnsi" w:hAnsi="Arial" w:cs="Arial"/>
          <w:lang w:eastAsia="en-US"/>
        </w:rPr>
        <w:t>K prověření mocnosti finální vrstvy provede zhotovitel na své náklady kontrolní vrty v</w:t>
      </w:r>
      <w:r w:rsidR="00E80308">
        <w:rPr>
          <w:rFonts w:ascii="Arial" w:eastAsiaTheme="minorHAnsi" w:hAnsi="Arial" w:cs="Arial"/>
          <w:lang w:eastAsia="en-US"/>
        </w:rPr>
        <w:t> </w:t>
      </w:r>
      <w:r w:rsidRPr="006255F7">
        <w:rPr>
          <w:rFonts w:ascii="Arial" w:eastAsiaTheme="minorHAnsi" w:hAnsi="Arial" w:cs="Arial"/>
          <w:lang w:eastAsia="en-US"/>
        </w:rPr>
        <w:t>místech</w:t>
      </w:r>
      <w:r w:rsidR="00E80308">
        <w:rPr>
          <w:rFonts w:ascii="Arial" w:eastAsiaTheme="minorHAnsi" w:hAnsi="Arial" w:cs="Arial"/>
          <w:lang w:eastAsia="en-US"/>
        </w:rPr>
        <w:t>,</w:t>
      </w:r>
      <w:r w:rsidRPr="006255F7">
        <w:rPr>
          <w:rFonts w:ascii="Arial" w:eastAsiaTheme="minorHAnsi" w:hAnsi="Arial" w:cs="Arial"/>
          <w:lang w:eastAsia="en-US"/>
        </w:rPr>
        <w:t xml:space="preserve"> kde určí objednatel, a to nejméně 2x na 500 m délky u cest s povrchem z asfaltové směsi.</w:t>
      </w:r>
    </w:p>
    <w:p w14:paraId="1689BC49" w14:textId="0C694C20" w:rsidR="00B17134" w:rsidRPr="00B17134" w:rsidRDefault="006255F7" w:rsidP="00B17134">
      <w:pPr>
        <w:numPr>
          <w:ilvl w:val="0"/>
          <w:numId w:val="19"/>
        </w:numPr>
        <w:contextualSpacing/>
        <w:jc w:val="both"/>
        <w:rPr>
          <w:rFonts w:ascii="Arial" w:eastAsiaTheme="minorHAnsi" w:hAnsi="Arial" w:cs="Arial"/>
          <w:bCs/>
          <w:i/>
          <w:lang w:eastAsia="en-US"/>
        </w:rPr>
      </w:pPr>
      <w:r w:rsidRPr="006255F7">
        <w:rPr>
          <w:rFonts w:ascii="Arial" w:eastAsiaTheme="minorHAnsi" w:hAnsi="Arial" w:cs="Arial"/>
          <w:bCs/>
          <w:lang w:eastAsia="en-US"/>
        </w:rPr>
        <w:t xml:space="preserve">V případě, že se poddodavatel bude podílet na provedení díla, tak nebude plněna </w:t>
      </w:r>
      <w:r w:rsidRPr="006255F7">
        <w:rPr>
          <w:rFonts w:ascii="Arial" w:eastAsiaTheme="minorHAnsi" w:hAnsi="Arial" w:cs="Arial"/>
          <w:lang w:eastAsia="en-US"/>
        </w:rPr>
        <w:t>poddodavatelem</w:t>
      </w:r>
      <w:r w:rsidRPr="006255F7">
        <w:rPr>
          <w:rFonts w:ascii="Arial" w:eastAsiaTheme="minorHAnsi" w:hAnsi="Arial" w:cs="Arial"/>
          <w:bCs/>
          <w:lang w:eastAsia="en-US"/>
        </w:rPr>
        <w:t xml:space="preserve"> následující část díla týkající se níže uvedených položek v soupisu prací</w:t>
      </w:r>
      <w:r w:rsidR="0050729B">
        <w:rPr>
          <w:rFonts w:ascii="Arial" w:eastAsiaTheme="minorHAnsi" w:hAnsi="Arial" w:cs="Arial"/>
          <w:bCs/>
          <w:lang w:eastAsia="en-US"/>
        </w:rPr>
        <w:t xml:space="preserve"> </w:t>
      </w:r>
      <w:r w:rsidR="009A03BC">
        <w:rPr>
          <w:rFonts w:ascii="Arial" w:eastAsiaTheme="minorHAnsi" w:hAnsi="Arial" w:cs="Arial"/>
          <w:bCs/>
          <w:lang w:eastAsia="en-US"/>
        </w:rPr>
        <w:t>pro objekt C2</w:t>
      </w:r>
      <w:r w:rsidR="00470D8B">
        <w:rPr>
          <w:rFonts w:ascii="Arial" w:eastAsiaTheme="minorHAnsi" w:hAnsi="Arial" w:cs="Arial"/>
          <w:bCs/>
          <w:lang w:eastAsia="en-US"/>
        </w:rPr>
        <w:t>2</w:t>
      </w:r>
      <w:r w:rsidR="009A03BC">
        <w:rPr>
          <w:rFonts w:ascii="Arial" w:eastAsiaTheme="minorHAnsi" w:hAnsi="Arial" w:cs="Arial"/>
          <w:bCs/>
          <w:lang w:eastAsia="en-US"/>
        </w:rPr>
        <w:t xml:space="preserve"> a C2</w:t>
      </w:r>
      <w:r w:rsidR="00470D8B">
        <w:rPr>
          <w:rFonts w:ascii="Arial" w:eastAsiaTheme="minorHAnsi" w:hAnsi="Arial" w:cs="Arial"/>
          <w:bCs/>
          <w:lang w:eastAsia="en-US"/>
        </w:rPr>
        <w:t>3</w:t>
      </w:r>
      <w:r w:rsidRPr="006255F7">
        <w:rPr>
          <w:rFonts w:ascii="Arial" w:eastAsiaTheme="minorHAnsi" w:hAnsi="Arial" w:cs="Arial"/>
          <w:bCs/>
          <w:lang w:eastAsia="en-US"/>
        </w:rPr>
        <w:t>:</w:t>
      </w:r>
    </w:p>
    <w:p w14:paraId="1D785DF4" w14:textId="77777777" w:rsidR="00B17134" w:rsidRDefault="00B17134" w:rsidP="00B17134">
      <w:pPr>
        <w:ind w:left="720"/>
        <w:contextualSpacing/>
        <w:jc w:val="both"/>
        <w:rPr>
          <w:rFonts w:ascii="Arial" w:eastAsiaTheme="minorHAnsi" w:hAnsi="Arial" w:cs="Arial"/>
          <w:bCs/>
          <w:lang w:eastAsia="en-US"/>
        </w:rPr>
      </w:pPr>
    </w:p>
    <w:p w14:paraId="23BBEC8D" w14:textId="451A23BA" w:rsidR="006255F7" w:rsidRPr="00B17134" w:rsidRDefault="006255F7" w:rsidP="00B17134">
      <w:pPr>
        <w:ind w:left="720"/>
        <w:contextualSpacing/>
        <w:jc w:val="both"/>
        <w:rPr>
          <w:rFonts w:ascii="Arial" w:eastAsiaTheme="minorHAnsi" w:hAnsi="Arial" w:cs="Arial"/>
          <w:bCs/>
          <w:iCs/>
          <w:lang w:eastAsia="en-US"/>
        </w:rPr>
      </w:pPr>
      <w:r w:rsidRPr="006255F7">
        <w:rPr>
          <w:rFonts w:ascii="Arial" w:eastAsiaTheme="minorHAnsi" w:hAnsi="Arial" w:cs="Arial"/>
          <w:bCs/>
          <w:i/>
          <w:lang w:eastAsia="en-US"/>
        </w:rPr>
        <w:t xml:space="preserve">  </w:t>
      </w:r>
      <w:r w:rsidRPr="00B17134">
        <w:rPr>
          <w:rFonts w:ascii="Arial" w:eastAsiaTheme="minorHAnsi" w:hAnsi="Arial" w:cs="Arial"/>
          <w:bCs/>
          <w:iCs/>
          <w:lang w:eastAsia="en-US"/>
        </w:rPr>
        <w:t>Číslo položky                           Název položky</w:t>
      </w:r>
    </w:p>
    <w:tbl>
      <w:tblPr>
        <w:tblStyle w:val="Mkatabulky"/>
        <w:tblW w:w="0" w:type="auto"/>
        <w:tblInd w:w="704" w:type="dxa"/>
        <w:tblLook w:val="04A0" w:firstRow="1" w:lastRow="0" w:firstColumn="1" w:lastColumn="0" w:noHBand="0" w:noVBand="1"/>
      </w:tblPr>
      <w:tblGrid>
        <w:gridCol w:w="1497"/>
        <w:gridCol w:w="6578"/>
      </w:tblGrid>
      <w:tr w:rsidR="004F6901" w:rsidRPr="004F6901" w14:paraId="04DA1A53" w14:textId="77777777" w:rsidTr="004F6901">
        <w:trPr>
          <w:trHeight w:val="330"/>
        </w:trPr>
        <w:tc>
          <w:tcPr>
            <w:tcW w:w="1497" w:type="dxa"/>
            <w:hideMark/>
          </w:tcPr>
          <w:p w14:paraId="5418C2FA" w14:textId="77777777" w:rsidR="004F6901" w:rsidRPr="004F6901" w:rsidRDefault="004F6901">
            <w:pPr>
              <w:rPr>
                <w:rFonts w:ascii="Arial" w:eastAsiaTheme="minorHAnsi" w:hAnsi="Arial" w:cs="Arial"/>
                <w:bCs/>
                <w:iCs/>
                <w:lang w:eastAsia="en-US"/>
              </w:rPr>
            </w:pPr>
            <w:r w:rsidRPr="004F6901">
              <w:rPr>
                <w:rFonts w:ascii="Arial" w:eastAsiaTheme="minorHAnsi" w:hAnsi="Arial" w:cs="Arial"/>
                <w:bCs/>
                <w:iCs/>
                <w:lang w:eastAsia="en-US"/>
              </w:rPr>
              <w:t>564751111</w:t>
            </w:r>
          </w:p>
        </w:tc>
        <w:tc>
          <w:tcPr>
            <w:tcW w:w="6578" w:type="dxa"/>
            <w:hideMark/>
          </w:tcPr>
          <w:p w14:paraId="54FCE495" w14:textId="77777777" w:rsidR="004F6901" w:rsidRPr="004F6901" w:rsidRDefault="004F6901">
            <w:pPr>
              <w:rPr>
                <w:rFonts w:ascii="Arial" w:eastAsiaTheme="minorHAnsi" w:hAnsi="Arial" w:cs="Arial"/>
                <w:bCs/>
                <w:iCs/>
                <w:lang w:eastAsia="en-US"/>
              </w:rPr>
            </w:pPr>
            <w:r w:rsidRPr="004F6901">
              <w:rPr>
                <w:rFonts w:ascii="Arial" w:eastAsiaTheme="minorHAnsi" w:hAnsi="Arial" w:cs="Arial"/>
                <w:bCs/>
                <w:iCs/>
                <w:lang w:eastAsia="en-US"/>
              </w:rPr>
              <w:t>Podklad z kameniva hrubého drceného vel. 32-63 mm tl 150 mm</w:t>
            </w:r>
          </w:p>
        </w:tc>
      </w:tr>
      <w:tr w:rsidR="004F6901" w:rsidRPr="004F6901" w14:paraId="2F42D758" w14:textId="77777777" w:rsidTr="004F6901">
        <w:trPr>
          <w:trHeight w:val="330"/>
        </w:trPr>
        <w:tc>
          <w:tcPr>
            <w:tcW w:w="1497" w:type="dxa"/>
            <w:hideMark/>
          </w:tcPr>
          <w:p w14:paraId="3E308EBC" w14:textId="77777777" w:rsidR="004F6901" w:rsidRPr="004F6901" w:rsidRDefault="004F6901">
            <w:pPr>
              <w:rPr>
                <w:rFonts w:ascii="Arial" w:eastAsiaTheme="minorHAnsi" w:hAnsi="Arial" w:cs="Arial"/>
                <w:bCs/>
                <w:iCs/>
                <w:lang w:eastAsia="en-US"/>
              </w:rPr>
            </w:pPr>
            <w:r w:rsidRPr="004F6901">
              <w:rPr>
                <w:rFonts w:ascii="Arial" w:eastAsiaTheme="minorHAnsi" w:hAnsi="Arial" w:cs="Arial"/>
                <w:bCs/>
                <w:iCs/>
                <w:lang w:eastAsia="en-US"/>
              </w:rPr>
              <w:t>564851111</w:t>
            </w:r>
          </w:p>
        </w:tc>
        <w:tc>
          <w:tcPr>
            <w:tcW w:w="6578" w:type="dxa"/>
            <w:hideMark/>
          </w:tcPr>
          <w:p w14:paraId="67E09F0E" w14:textId="77777777" w:rsidR="004F6901" w:rsidRPr="004F6901" w:rsidRDefault="004F6901">
            <w:pPr>
              <w:rPr>
                <w:rFonts w:ascii="Arial" w:eastAsiaTheme="minorHAnsi" w:hAnsi="Arial" w:cs="Arial"/>
                <w:bCs/>
                <w:iCs/>
                <w:lang w:eastAsia="en-US"/>
              </w:rPr>
            </w:pPr>
            <w:r w:rsidRPr="004F6901">
              <w:rPr>
                <w:rFonts w:ascii="Arial" w:eastAsiaTheme="minorHAnsi" w:hAnsi="Arial" w:cs="Arial"/>
                <w:bCs/>
                <w:iCs/>
                <w:lang w:eastAsia="en-US"/>
              </w:rPr>
              <w:t>Podklad ze štěrkodrtě ŠD tl 150 mm</w:t>
            </w:r>
          </w:p>
        </w:tc>
      </w:tr>
    </w:tbl>
    <w:p w14:paraId="7B6EA527" w14:textId="77777777" w:rsidR="006255F7" w:rsidRPr="004F6901" w:rsidRDefault="006255F7" w:rsidP="006255F7">
      <w:pPr>
        <w:rPr>
          <w:rFonts w:ascii="Arial" w:eastAsiaTheme="minorHAnsi" w:hAnsi="Arial" w:cs="Arial"/>
          <w:bCs/>
          <w:iCs/>
          <w:lang w:eastAsia="en-US"/>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71" w:name="_Hlk72411688"/>
      <w:bookmarkStart w:id="72" w:name="_Hlk72402434"/>
      <w:bookmarkStart w:id="73" w:name="_Hlk71731415"/>
      <w:r w:rsidR="0080539D">
        <w:rPr>
          <w:rFonts w:ascii="Arial" w:hAnsi="Arial" w:cs="Arial"/>
        </w:rPr>
        <w:t>Avšak vždy pouze v souladu se ZZVZ</w:t>
      </w:r>
      <w:bookmarkEnd w:id="71"/>
      <w:r w:rsidR="0080539D">
        <w:rPr>
          <w:rFonts w:ascii="Arial" w:hAnsi="Arial" w:cs="Arial"/>
        </w:rPr>
        <w:t>.</w:t>
      </w:r>
      <w:bookmarkEnd w:id="72"/>
    </w:p>
    <w:bookmarkEnd w:id="73"/>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w:t>
      </w:r>
      <w:r w:rsidRPr="0080539D">
        <w:rPr>
          <w:rFonts w:ascii="Arial" w:hAnsi="Arial" w:cs="Arial"/>
        </w:rPr>
        <w:lastRenderedPageBreak/>
        <w:t>předané objednatelem a smluvní strany tyto skutečnosti nemohly předvídat, jsou smluvní strany povinny řešit otázku výše ceny a případnou změnu doby plnění.</w:t>
      </w:r>
    </w:p>
    <w:p w14:paraId="3B6C12D8" w14:textId="5D41E34F" w:rsidR="00022A44" w:rsidRPr="007E4A10" w:rsidRDefault="00022A44" w:rsidP="009A217B">
      <w:pPr>
        <w:pStyle w:val="Odstavecseseznamem"/>
        <w:numPr>
          <w:ilvl w:val="0"/>
          <w:numId w:val="37"/>
        </w:numPr>
        <w:jc w:val="both"/>
        <w:rPr>
          <w:rFonts w:ascii="Arial" w:hAnsi="Arial" w:cs="Arial"/>
        </w:rPr>
      </w:pPr>
      <w:bookmarkStart w:id="74"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6469FE">
        <w:rPr>
          <w:rFonts w:ascii="Arial" w:hAnsi="Arial" w:cs="Arial"/>
        </w:rPr>
        <w:t>ke</w:t>
      </w:r>
      <w:r w:rsidR="005969B2">
        <w:rPr>
          <w:rFonts w:ascii="Arial" w:hAnsi="Arial" w:cs="Arial"/>
        </w:rPr>
        <w:t xml:space="preserve"> </w:t>
      </w:r>
      <w:r w:rsidR="009A217B" w:rsidRPr="007E4A10">
        <w:rPr>
          <w:rFonts w:ascii="Arial" w:hAnsi="Arial" w:cs="Arial"/>
        </w:rPr>
        <w:t>s</w:t>
      </w:r>
      <w:r w:rsidR="005969B2">
        <w:rPr>
          <w:rFonts w:ascii="Arial" w:hAnsi="Arial" w:cs="Arial"/>
        </w:rPr>
        <w:t>mlouvě s</w:t>
      </w:r>
      <w:r w:rsidR="009A217B" w:rsidRPr="007E4A10">
        <w:rPr>
          <w:rFonts w:ascii="Arial" w:hAnsi="Arial" w:cs="Arial"/>
        </w:rPr>
        <w:t xml:space="preserve"> ujednáním o ceně</w:t>
      </w:r>
      <w:r w:rsidRPr="007E4A10">
        <w:rPr>
          <w:rFonts w:ascii="Arial" w:hAnsi="Arial" w:cs="Arial"/>
        </w:rPr>
        <w:t xml:space="preserve"> a vlivu na </w:t>
      </w:r>
      <w:r w:rsidR="00C64CB9">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4"/>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5"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5"/>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6" w:name="_Hlk13049894"/>
      <w:bookmarkStart w:id="77"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8" w:name="_Hlk13049910"/>
      <w:bookmarkEnd w:id="76"/>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7"/>
    <w:bookmarkEnd w:id="78"/>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43151DED" w14:textId="77777777" w:rsidR="00943F4A" w:rsidRPr="005969B2" w:rsidRDefault="00943F4A" w:rsidP="006469FE">
      <w:pPr>
        <w:pStyle w:val="Odstavecseseznamem"/>
        <w:numPr>
          <w:ilvl w:val="0"/>
          <w:numId w:val="18"/>
        </w:numPr>
        <w:jc w:val="both"/>
        <w:rPr>
          <w:rFonts w:ascii="Arial" w:hAnsi="Arial" w:cs="Arial"/>
        </w:rPr>
      </w:pPr>
      <w:r w:rsidRPr="005969B2">
        <w:rPr>
          <w:rFonts w:ascii="Arial" w:hAnsi="Arial" w:cs="Arial"/>
        </w:rPr>
        <w:lastRenderedPageBreak/>
        <w:t>Ustanovení smlouvy je možno měnit nebo zrušit</w:t>
      </w:r>
      <w:r w:rsidR="00E73632" w:rsidRPr="005969B2">
        <w:rPr>
          <w:rFonts w:ascii="Arial" w:hAnsi="Arial" w:cs="Arial"/>
        </w:rPr>
        <w:t xml:space="preserve"> pouze písemnou formou –</w:t>
      </w:r>
      <w:r w:rsidR="00630319" w:rsidRPr="005969B2">
        <w:rPr>
          <w:rFonts w:ascii="Arial" w:hAnsi="Arial" w:cs="Arial"/>
        </w:rPr>
        <w:t xml:space="preserve"> </w:t>
      </w:r>
      <w:r w:rsidR="00E73632" w:rsidRPr="005969B2">
        <w:rPr>
          <w:rFonts w:ascii="Arial" w:hAnsi="Arial" w:cs="Arial"/>
        </w:rPr>
        <w:t>dodatk</w:t>
      </w:r>
      <w:r w:rsidR="00630319" w:rsidRPr="005969B2">
        <w:rPr>
          <w:rFonts w:ascii="Arial" w:hAnsi="Arial" w:cs="Arial"/>
        </w:rPr>
        <w:t>em</w:t>
      </w:r>
      <w:r w:rsidRPr="005969B2">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79"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80" w:name="_Hlk72402628"/>
      <w:bookmarkStart w:id="81" w:name="_Hlk72331777"/>
      <w:bookmarkEnd w:id="79"/>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80"/>
    <w:bookmarkEnd w:id="81"/>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9072" w:type="dxa"/>
        <w:tblLook w:val="04A0" w:firstRow="1" w:lastRow="0" w:firstColumn="1" w:lastColumn="0" w:noHBand="0" w:noVBand="1"/>
      </w:tblPr>
      <w:tblGrid>
        <w:gridCol w:w="4536"/>
        <w:gridCol w:w="4536"/>
      </w:tblGrid>
      <w:tr w:rsidR="00943F4A" w:rsidRPr="005A4CFF" w14:paraId="0847B944" w14:textId="77777777" w:rsidTr="00266214">
        <w:tc>
          <w:tcPr>
            <w:tcW w:w="4536" w:type="dxa"/>
            <w:shd w:val="clear" w:color="auto" w:fill="auto"/>
          </w:tcPr>
          <w:p w14:paraId="3BF67E48" w14:textId="5EB200F9" w:rsidR="00943F4A" w:rsidRPr="0054723C" w:rsidRDefault="00943F4A" w:rsidP="00943F4A">
            <w:pPr>
              <w:rPr>
                <w:rFonts w:ascii="Arial" w:hAnsi="Arial" w:cs="Arial"/>
              </w:rPr>
            </w:pPr>
            <w:r w:rsidRPr="0054723C">
              <w:rPr>
                <w:rFonts w:ascii="Arial" w:hAnsi="Arial" w:cs="Arial"/>
              </w:rPr>
              <w:t>V</w:t>
            </w:r>
            <w:r w:rsidR="00E80308">
              <w:rPr>
                <w:rFonts w:ascii="Arial" w:hAnsi="Arial" w:cs="Arial"/>
              </w:rPr>
              <w:t xml:space="preserve"> Teplicích</w:t>
            </w:r>
            <w:r w:rsidRPr="0054723C">
              <w:rPr>
                <w:rFonts w:ascii="Arial" w:hAnsi="Arial" w:cs="Arial"/>
              </w:rPr>
              <w:t xml:space="preserve"> dne</w:t>
            </w:r>
            <w:r w:rsidR="00E80308">
              <w:rPr>
                <w:rFonts w:ascii="Arial" w:hAnsi="Arial" w:cs="Arial"/>
              </w:rPr>
              <w:t xml:space="preserve"> </w:t>
            </w:r>
            <w:r w:rsidRPr="0054723C">
              <w:rPr>
                <w:rFonts w:ascii="Arial" w:hAnsi="Arial" w:cs="Arial"/>
              </w:rPr>
              <w:t>………</w:t>
            </w:r>
          </w:p>
        </w:tc>
        <w:tc>
          <w:tcPr>
            <w:tcW w:w="4536" w:type="dxa"/>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 dne………</w:t>
            </w:r>
          </w:p>
        </w:tc>
      </w:tr>
      <w:tr w:rsidR="00943F4A" w:rsidRPr="005A4CFF" w14:paraId="466040F7" w14:textId="77777777" w:rsidTr="00266214">
        <w:tc>
          <w:tcPr>
            <w:tcW w:w="4536" w:type="dxa"/>
            <w:shd w:val="clear" w:color="auto" w:fill="auto"/>
          </w:tcPr>
          <w:p w14:paraId="1F6F8937" w14:textId="77777777" w:rsidR="00943F4A" w:rsidRDefault="00943F4A" w:rsidP="00943F4A">
            <w:pPr>
              <w:rPr>
                <w:rFonts w:ascii="Arial" w:hAnsi="Arial" w:cs="Arial"/>
              </w:rPr>
            </w:pPr>
          </w:p>
          <w:p w14:paraId="4B5CD67F" w14:textId="77777777" w:rsidR="00863BD3" w:rsidRDefault="00863BD3" w:rsidP="00943F4A">
            <w:pPr>
              <w:rPr>
                <w:rFonts w:ascii="Arial" w:hAnsi="Arial" w:cs="Arial"/>
              </w:rPr>
            </w:pPr>
          </w:p>
          <w:p w14:paraId="429B2637" w14:textId="14EFB76F" w:rsidR="00863BD3" w:rsidRPr="0054723C" w:rsidRDefault="00863BD3" w:rsidP="00943F4A">
            <w:pPr>
              <w:rPr>
                <w:rFonts w:ascii="Arial" w:hAnsi="Arial" w:cs="Arial"/>
              </w:rPr>
            </w:pPr>
          </w:p>
        </w:tc>
        <w:tc>
          <w:tcPr>
            <w:tcW w:w="453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266214">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7B1221" w:rsidRPr="000724FB" w14:paraId="1BEC2987" w14:textId="77777777" w:rsidTr="00266214">
        <w:tc>
          <w:tcPr>
            <w:tcW w:w="4536" w:type="dxa"/>
            <w:shd w:val="clear" w:color="auto" w:fill="auto"/>
          </w:tcPr>
          <w:p w14:paraId="728A8096" w14:textId="77777777" w:rsidR="007B1221" w:rsidRDefault="007B1221" w:rsidP="000724FB">
            <w:pPr>
              <w:rPr>
                <w:rFonts w:ascii="Arial" w:hAnsi="Arial" w:cs="Arial"/>
                <w:b/>
                <w:bCs/>
              </w:rPr>
            </w:pPr>
            <w:r w:rsidRPr="00487887">
              <w:rPr>
                <w:rFonts w:ascii="Arial" w:hAnsi="Arial" w:cs="Arial"/>
                <w:b/>
                <w:bCs/>
              </w:rPr>
              <w:t>Objednatel</w:t>
            </w:r>
          </w:p>
          <w:p w14:paraId="5E124B42" w14:textId="77777777" w:rsidR="00E80308" w:rsidRPr="00F466D1" w:rsidRDefault="00E80308" w:rsidP="00863BD3">
            <w:pPr>
              <w:spacing w:after="0" w:line="240" w:lineRule="auto"/>
              <w:rPr>
                <w:rFonts w:ascii="Arial" w:hAnsi="Arial" w:cs="Arial"/>
                <w:b/>
                <w:bCs/>
              </w:rPr>
            </w:pPr>
            <w:r w:rsidRPr="00F466D1">
              <w:rPr>
                <w:rFonts w:ascii="Arial" w:hAnsi="Arial" w:cs="Arial"/>
                <w:b/>
                <w:bCs/>
              </w:rPr>
              <w:t>Ing. Pavel Pojer</w:t>
            </w:r>
          </w:p>
          <w:p w14:paraId="18FA1664" w14:textId="77777777" w:rsidR="00F466D1" w:rsidRDefault="00CB4B7E" w:rsidP="00863BD3">
            <w:pPr>
              <w:spacing w:after="0" w:line="240" w:lineRule="auto"/>
              <w:rPr>
                <w:rFonts w:ascii="Arial" w:hAnsi="Arial" w:cs="Arial"/>
              </w:rPr>
            </w:pPr>
            <w:r w:rsidRPr="00CB4B7E">
              <w:rPr>
                <w:rFonts w:ascii="Arial" w:hAnsi="Arial" w:cs="Arial"/>
              </w:rPr>
              <w:t>ředitel Krajského pozemkového úřadu</w:t>
            </w:r>
          </w:p>
          <w:p w14:paraId="4674003D" w14:textId="4D39C901" w:rsidR="007B1221" w:rsidRPr="00CB4B7E" w:rsidRDefault="00CB4B7E" w:rsidP="00863BD3">
            <w:pPr>
              <w:spacing w:after="0" w:line="240" w:lineRule="auto"/>
              <w:rPr>
                <w:rFonts w:ascii="Arial" w:hAnsi="Arial" w:cs="Arial"/>
              </w:rPr>
            </w:pPr>
            <w:r w:rsidRPr="00CB4B7E">
              <w:rPr>
                <w:rFonts w:ascii="Arial" w:hAnsi="Arial" w:cs="Arial"/>
              </w:rPr>
              <w:t>pro Ústecký kraj</w:t>
            </w:r>
          </w:p>
          <w:p w14:paraId="6B3A06D7" w14:textId="77777777" w:rsidR="007B1221" w:rsidRPr="00487887" w:rsidRDefault="007B1221" w:rsidP="000724FB">
            <w:pPr>
              <w:rPr>
                <w:rFonts w:ascii="Arial" w:hAnsi="Arial" w:cs="Arial"/>
                <w:b/>
                <w:bCs/>
              </w:rPr>
            </w:pPr>
          </w:p>
        </w:tc>
        <w:tc>
          <w:tcPr>
            <w:tcW w:w="4536" w:type="dxa"/>
            <w:shd w:val="clear" w:color="auto" w:fill="auto"/>
          </w:tcPr>
          <w:p w14:paraId="2C25486A" w14:textId="77777777" w:rsidR="007B1221" w:rsidRDefault="007B1221" w:rsidP="000724FB">
            <w:pPr>
              <w:rPr>
                <w:rFonts w:ascii="Arial" w:hAnsi="Arial" w:cs="Arial"/>
                <w:b/>
                <w:bCs/>
              </w:rPr>
            </w:pPr>
            <w:r w:rsidRPr="00487887">
              <w:rPr>
                <w:rFonts w:ascii="Arial" w:hAnsi="Arial" w:cs="Arial"/>
                <w:b/>
                <w:bCs/>
              </w:rPr>
              <w:t>zhotovitel</w:t>
            </w:r>
          </w:p>
          <w:p w14:paraId="2D57C9F9" w14:textId="77777777" w:rsidR="007B1221" w:rsidRPr="000724FB" w:rsidRDefault="007B1221" w:rsidP="000724FB">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7DF7C52" w14:textId="32BD3016" w:rsidR="005B4750" w:rsidRDefault="005B4750" w:rsidP="003929D1">
      <w:pPr>
        <w:rPr>
          <w:rFonts w:ascii="Arial" w:hAnsi="Arial" w:cs="Arial"/>
        </w:rPr>
      </w:pPr>
    </w:p>
    <w:p w14:paraId="1EEA94A2" w14:textId="2854E01F" w:rsidR="00F466D1" w:rsidRDefault="00F466D1" w:rsidP="003929D1">
      <w:pPr>
        <w:rPr>
          <w:rFonts w:ascii="Arial" w:hAnsi="Arial" w:cs="Arial"/>
        </w:rPr>
      </w:pPr>
    </w:p>
    <w:p w14:paraId="2FE1B7A3" w14:textId="74B934C9" w:rsidR="009E70E8" w:rsidRPr="00CD3741" w:rsidRDefault="00CD3741" w:rsidP="003929D1">
      <w:pPr>
        <w:rPr>
          <w:rFonts w:ascii="Arial" w:hAnsi="Arial" w:cs="Arial"/>
          <w:b/>
          <w:bCs/>
          <w:sz w:val="24"/>
          <w:szCs w:val="24"/>
          <w:u w:val="single"/>
        </w:rPr>
      </w:pPr>
      <w:r w:rsidRPr="005A117E">
        <w:rPr>
          <w:rFonts w:ascii="Arial" w:hAnsi="Arial" w:cs="Arial"/>
          <w:b/>
          <w:bCs/>
          <w:sz w:val="24"/>
          <w:szCs w:val="24"/>
          <w:u w:val="single"/>
        </w:rPr>
        <w:lastRenderedPageBreak/>
        <w:t>Příloha č. 1 Specifikace díla</w:t>
      </w:r>
      <w:r w:rsidR="004C1E44">
        <w:rPr>
          <w:rFonts w:ascii="Arial" w:hAnsi="Arial" w:cs="Arial"/>
          <w:b/>
          <w:bCs/>
          <w:sz w:val="24"/>
          <w:szCs w:val="24"/>
          <w:u w:val="single"/>
        </w:rPr>
        <w:t>:</w:t>
      </w:r>
    </w:p>
    <w:p w14:paraId="0517743B" w14:textId="2E33FCF9" w:rsidR="004C1E44" w:rsidRPr="004C1E44" w:rsidRDefault="004C1E44" w:rsidP="004C1E44">
      <w:pPr>
        <w:autoSpaceDE w:val="0"/>
        <w:autoSpaceDN w:val="0"/>
        <w:adjustRightInd w:val="0"/>
        <w:spacing w:after="0" w:line="240" w:lineRule="auto"/>
        <w:jc w:val="both"/>
        <w:rPr>
          <w:rFonts w:ascii="Arial" w:hAnsi="Arial" w:cs="Arial"/>
          <w:b/>
          <w:bCs/>
        </w:rPr>
      </w:pPr>
      <w:r w:rsidRPr="004C1E44">
        <w:rPr>
          <w:rFonts w:ascii="Arial" w:hAnsi="Arial" w:cs="Arial"/>
          <w:b/>
          <w:bCs/>
        </w:rPr>
        <w:t>SO 104 – Polní cesta C22:</w:t>
      </w:r>
    </w:p>
    <w:p w14:paraId="2DC65BE8" w14:textId="66F9F525"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Parcelní číslo: </w:t>
      </w:r>
      <w:r w:rsidR="005A117E" w:rsidRPr="004C1E44">
        <w:rPr>
          <w:rFonts w:ascii="Arial" w:hAnsi="Arial" w:cs="Arial"/>
        </w:rPr>
        <w:tab/>
      </w:r>
      <w:r w:rsidRPr="004C1E44">
        <w:rPr>
          <w:rFonts w:ascii="Arial" w:hAnsi="Arial" w:cs="Arial"/>
        </w:rPr>
        <w:t>1524/1</w:t>
      </w:r>
    </w:p>
    <w:p w14:paraId="2DC0A1CF" w14:textId="5D151A8C"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Obec: </w:t>
      </w:r>
      <w:r w:rsidR="005A117E" w:rsidRPr="004C1E44">
        <w:rPr>
          <w:rFonts w:ascii="Arial" w:hAnsi="Arial" w:cs="Arial"/>
        </w:rPr>
        <w:tab/>
      </w:r>
      <w:r w:rsidR="005A117E" w:rsidRPr="004C1E44">
        <w:rPr>
          <w:rFonts w:ascii="Arial" w:hAnsi="Arial" w:cs="Arial"/>
        </w:rPr>
        <w:tab/>
      </w:r>
      <w:r w:rsidR="005A117E" w:rsidRPr="004C1E44">
        <w:rPr>
          <w:rFonts w:ascii="Arial" w:hAnsi="Arial" w:cs="Arial"/>
        </w:rPr>
        <w:tab/>
      </w:r>
      <w:r w:rsidRPr="004C1E44">
        <w:rPr>
          <w:rFonts w:ascii="Arial" w:hAnsi="Arial" w:cs="Arial"/>
        </w:rPr>
        <w:t>Chodouny [564923]</w:t>
      </w:r>
    </w:p>
    <w:p w14:paraId="520C4376" w14:textId="0DA86473"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Katastrální území: </w:t>
      </w:r>
      <w:r w:rsidR="005A117E" w:rsidRPr="004C1E44">
        <w:rPr>
          <w:rFonts w:ascii="Arial" w:hAnsi="Arial" w:cs="Arial"/>
        </w:rPr>
        <w:tab/>
      </w:r>
      <w:r w:rsidRPr="004C1E44">
        <w:rPr>
          <w:rFonts w:ascii="Arial" w:hAnsi="Arial" w:cs="Arial"/>
        </w:rPr>
        <w:t>Chodouny [652121]</w:t>
      </w:r>
    </w:p>
    <w:p w14:paraId="3B84E7B9" w14:textId="0CE56D03"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Číslo LV: </w:t>
      </w:r>
      <w:r w:rsidR="005A117E" w:rsidRPr="004C1E44">
        <w:rPr>
          <w:rFonts w:ascii="Arial" w:hAnsi="Arial" w:cs="Arial"/>
        </w:rPr>
        <w:tab/>
      </w:r>
      <w:r w:rsidR="005A117E" w:rsidRPr="004C1E44">
        <w:rPr>
          <w:rFonts w:ascii="Arial" w:hAnsi="Arial" w:cs="Arial"/>
        </w:rPr>
        <w:tab/>
      </w:r>
      <w:r w:rsidRPr="004C1E44">
        <w:rPr>
          <w:rFonts w:ascii="Arial" w:hAnsi="Arial" w:cs="Arial"/>
        </w:rPr>
        <w:t>562</w:t>
      </w:r>
    </w:p>
    <w:p w14:paraId="74BA8696" w14:textId="5347FB28"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Výměra [m</w:t>
      </w:r>
      <w:r w:rsidRPr="004C1E44">
        <w:rPr>
          <w:rFonts w:ascii="Arial" w:hAnsi="Arial" w:cs="Arial"/>
          <w:vertAlign w:val="superscript"/>
        </w:rPr>
        <w:t>2</w:t>
      </w:r>
      <w:r w:rsidRPr="004C1E44">
        <w:rPr>
          <w:rFonts w:ascii="Arial" w:hAnsi="Arial" w:cs="Arial"/>
        </w:rPr>
        <w:t xml:space="preserve">]: </w:t>
      </w:r>
      <w:r w:rsidR="005A117E" w:rsidRPr="004C1E44">
        <w:rPr>
          <w:rFonts w:ascii="Arial" w:hAnsi="Arial" w:cs="Arial"/>
        </w:rPr>
        <w:tab/>
      </w:r>
      <w:r w:rsidR="004C1E44">
        <w:rPr>
          <w:rFonts w:ascii="Arial" w:hAnsi="Arial" w:cs="Arial"/>
        </w:rPr>
        <w:tab/>
      </w:r>
      <w:r w:rsidRPr="004C1E44">
        <w:rPr>
          <w:rFonts w:ascii="Arial" w:hAnsi="Arial" w:cs="Arial"/>
        </w:rPr>
        <w:t>947</w:t>
      </w:r>
    </w:p>
    <w:p w14:paraId="506BF28F" w14:textId="106C45BB"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Způsob využití: </w:t>
      </w:r>
      <w:r w:rsidR="00A57A03" w:rsidRPr="004C1E44">
        <w:rPr>
          <w:rFonts w:ascii="Arial" w:hAnsi="Arial" w:cs="Arial"/>
        </w:rPr>
        <w:tab/>
      </w:r>
      <w:r w:rsidRPr="004C1E44">
        <w:rPr>
          <w:rFonts w:ascii="Arial" w:hAnsi="Arial" w:cs="Arial"/>
        </w:rPr>
        <w:t>ostatní komunikace</w:t>
      </w:r>
    </w:p>
    <w:p w14:paraId="58454172" w14:textId="24BBD26E"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Druh pozemku: </w:t>
      </w:r>
      <w:r w:rsidR="00A57A03" w:rsidRPr="004C1E44">
        <w:rPr>
          <w:rFonts w:ascii="Arial" w:hAnsi="Arial" w:cs="Arial"/>
        </w:rPr>
        <w:tab/>
      </w:r>
      <w:r w:rsidRPr="004C1E44">
        <w:rPr>
          <w:rFonts w:ascii="Arial" w:hAnsi="Arial" w:cs="Arial"/>
        </w:rPr>
        <w:t>ostatní plocha</w:t>
      </w:r>
    </w:p>
    <w:p w14:paraId="73ECA906" w14:textId="656ABD58"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Vlastnické právo</w:t>
      </w:r>
      <w:r w:rsidR="00A57A03" w:rsidRPr="004C1E44">
        <w:rPr>
          <w:rFonts w:ascii="Arial" w:hAnsi="Arial" w:cs="Arial"/>
        </w:rPr>
        <w:t>:</w:t>
      </w:r>
      <w:r w:rsidR="00A57A03" w:rsidRPr="004C1E44">
        <w:rPr>
          <w:rFonts w:ascii="Arial" w:hAnsi="Arial" w:cs="Arial"/>
        </w:rPr>
        <w:tab/>
      </w:r>
      <w:r w:rsidRPr="004C1E44">
        <w:rPr>
          <w:rFonts w:ascii="Arial" w:hAnsi="Arial" w:cs="Arial"/>
        </w:rPr>
        <w:t>Ústecký kraj, Velká Hradební 3118/48, Ústí nad Labem-centrum,</w:t>
      </w:r>
    </w:p>
    <w:p w14:paraId="591D399F" w14:textId="77777777" w:rsidR="00BB0E98" w:rsidRPr="004C1E44" w:rsidRDefault="00BB0E98" w:rsidP="00A57A03">
      <w:pPr>
        <w:autoSpaceDE w:val="0"/>
        <w:autoSpaceDN w:val="0"/>
        <w:adjustRightInd w:val="0"/>
        <w:spacing w:after="0" w:line="240" w:lineRule="auto"/>
        <w:ind w:left="2127"/>
        <w:rPr>
          <w:rFonts w:ascii="Arial" w:hAnsi="Arial" w:cs="Arial"/>
        </w:rPr>
      </w:pPr>
      <w:r w:rsidRPr="004C1E44">
        <w:rPr>
          <w:rFonts w:ascii="Arial" w:hAnsi="Arial" w:cs="Arial"/>
        </w:rPr>
        <w:t>40001 Ústí nad Labem</w:t>
      </w:r>
    </w:p>
    <w:p w14:paraId="7F6FCE78" w14:textId="77777777" w:rsidR="00BB0E98" w:rsidRPr="004C1E44" w:rsidRDefault="00BB0E98" w:rsidP="00A57A03">
      <w:pPr>
        <w:autoSpaceDE w:val="0"/>
        <w:autoSpaceDN w:val="0"/>
        <w:adjustRightInd w:val="0"/>
        <w:spacing w:after="0" w:line="240" w:lineRule="auto"/>
        <w:ind w:left="1416" w:firstLine="708"/>
        <w:rPr>
          <w:rFonts w:ascii="Arial" w:hAnsi="Arial" w:cs="Arial"/>
        </w:rPr>
      </w:pPr>
      <w:r w:rsidRPr="004C1E44">
        <w:rPr>
          <w:rFonts w:ascii="Arial" w:hAnsi="Arial" w:cs="Arial"/>
        </w:rPr>
        <w:t>Hospodaření se svěřeným majetkem kraje</w:t>
      </w:r>
    </w:p>
    <w:p w14:paraId="5B8485BC" w14:textId="4007B953" w:rsidR="00BB0E98" w:rsidRPr="004C1E44" w:rsidRDefault="00BB0E98" w:rsidP="00A57A03">
      <w:pPr>
        <w:autoSpaceDE w:val="0"/>
        <w:autoSpaceDN w:val="0"/>
        <w:adjustRightInd w:val="0"/>
        <w:spacing w:after="120" w:line="240" w:lineRule="auto"/>
        <w:ind w:left="2126"/>
        <w:rPr>
          <w:rFonts w:ascii="Arial" w:hAnsi="Arial" w:cs="Arial"/>
        </w:rPr>
      </w:pPr>
      <w:r w:rsidRPr="004C1E44">
        <w:rPr>
          <w:rFonts w:ascii="Arial" w:hAnsi="Arial" w:cs="Arial"/>
        </w:rPr>
        <w:t>Správa a údržba silnic Ústeckého kraje, příspěvková organizace</w:t>
      </w:r>
      <w:r w:rsidR="00A57A03" w:rsidRPr="004C1E44">
        <w:rPr>
          <w:rFonts w:ascii="Arial" w:hAnsi="Arial" w:cs="Arial"/>
        </w:rPr>
        <w:t xml:space="preserve">, </w:t>
      </w:r>
      <w:r w:rsidRPr="004C1E44">
        <w:rPr>
          <w:rFonts w:ascii="Arial" w:hAnsi="Arial" w:cs="Arial"/>
        </w:rPr>
        <w:t>Ruská 260/13, Pozorka, 41703 Dubí</w:t>
      </w:r>
    </w:p>
    <w:p w14:paraId="060B5498" w14:textId="227DF081"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Parcelní číslo: </w:t>
      </w:r>
      <w:r w:rsidR="00A57A03" w:rsidRPr="004C1E44">
        <w:rPr>
          <w:rFonts w:ascii="Arial" w:hAnsi="Arial" w:cs="Arial"/>
        </w:rPr>
        <w:tab/>
      </w:r>
      <w:r w:rsidRPr="004C1E44">
        <w:rPr>
          <w:rFonts w:ascii="Arial" w:hAnsi="Arial" w:cs="Arial"/>
        </w:rPr>
        <w:t>1526/2</w:t>
      </w:r>
    </w:p>
    <w:p w14:paraId="7BB8EFC8" w14:textId="6DB11288"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Obec: </w:t>
      </w:r>
      <w:r w:rsidR="00A57A03" w:rsidRPr="004C1E44">
        <w:rPr>
          <w:rFonts w:ascii="Arial" w:hAnsi="Arial" w:cs="Arial"/>
        </w:rPr>
        <w:tab/>
      </w:r>
      <w:r w:rsidR="00A57A03" w:rsidRPr="004C1E44">
        <w:rPr>
          <w:rFonts w:ascii="Arial" w:hAnsi="Arial" w:cs="Arial"/>
        </w:rPr>
        <w:tab/>
      </w:r>
      <w:r w:rsidR="00A57A03" w:rsidRPr="004C1E44">
        <w:rPr>
          <w:rFonts w:ascii="Arial" w:hAnsi="Arial" w:cs="Arial"/>
        </w:rPr>
        <w:tab/>
      </w:r>
      <w:r w:rsidRPr="004C1E44">
        <w:rPr>
          <w:rFonts w:ascii="Arial" w:hAnsi="Arial" w:cs="Arial"/>
        </w:rPr>
        <w:t>Chodouny [564923]</w:t>
      </w:r>
    </w:p>
    <w:p w14:paraId="00D3BE13" w14:textId="3D20E624"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Katastrální území: </w:t>
      </w:r>
      <w:r w:rsidR="00A57A03" w:rsidRPr="004C1E44">
        <w:rPr>
          <w:rFonts w:ascii="Arial" w:hAnsi="Arial" w:cs="Arial"/>
        </w:rPr>
        <w:tab/>
      </w:r>
      <w:r w:rsidRPr="004C1E44">
        <w:rPr>
          <w:rFonts w:ascii="Arial" w:hAnsi="Arial" w:cs="Arial"/>
        </w:rPr>
        <w:t>Chodouny [652121]</w:t>
      </w:r>
    </w:p>
    <w:p w14:paraId="562FA077" w14:textId="4B3BA387"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Číslo LV: </w:t>
      </w:r>
      <w:r w:rsidR="00A57A03" w:rsidRPr="004C1E44">
        <w:rPr>
          <w:rFonts w:ascii="Arial" w:hAnsi="Arial" w:cs="Arial"/>
        </w:rPr>
        <w:tab/>
      </w:r>
      <w:r w:rsidR="00A57A03" w:rsidRPr="004C1E44">
        <w:rPr>
          <w:rFonts w:ascii="Arial" w:hAnsi="Arial" w:cs="Arial"/>
        </w:rPr>
        <w:tab/>
      </w:r>
      <w:r w:rsidRPr="004C1E44">
        <w:rPr>
          <w:rFonts w:ascii="Arial" w:hAnsi="Arial" w:cs="Arial"/>
        </w:rPr>
        <w:t>1</w:t>
      </w:r>
    </w:p>
    <w:p w14:paraId="7C2BCC98" w14:textId="0B7B001B"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Výměra [m</w:t>
      </w:r>
      <w:r w:rsidRPr="004C1E44">
        <w:rPr>
          <w:rFonts w:ascii="Arial" w:hAnsi="Arial" w:cs="Arial"/>
          <w:vertAlign w:val="superscript"/>
        </w:rPr>
        <w:t>2</w:t>
      </w:r>
      <w:r w:rsidRPr="004C1E44">
        <w:rPr>
          <w:rFonts w:ascii="Arial" w:hAnsi="Arial" w:cs="Arial"/>
        </w:rPr>
        <w:t xml:space="preserve">]: </w:t>
      </w:r>
      <w:r w:rsidR="00A57A03" w:rsidRPr="004C1E44">
        <w:rPr>
          <w:rFonts w:ascii="Arial" w:hAnsi="Arial" w:cs="Arial"/>
        </w:rPr>
        <w:tab/>
      </w:r>
      <w:r w:rsidR="004C1E44">
        <w:rPr>
          <w:rFonts w:ascii="Arial" w:hAnsi="Arial" w:cs="Arial"/>
        </w:rPr>
        <w:tab/>
      </w:r>
      <w:r w:rsidRPr="004C1E44">
        <w:rPr>
          <w:rFonts w:ascii="Arial" w:hAnsi="Arial" w:cs="Arial"/>
        </w:rPr>
        <w:t>890</w:t>
      </w:r>
    </w:p>
    <w:p w14:paraId="36159A06" w14:textId="0F85C855"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Způsob využití: </w:t>
      </w:r>
      <w:r w:rsidR="00A57A03" w:rsidRPr="004C1E44">
        <w:rPr>
          <w:rFonts w:ascii="Arial" w:hAnsi="Arial" w:cs="Arial"/>
        </w:rPr>
        <w:tab/>
      </w:r>
      <w:r w:rsidRPr="004C1E44">
        <w:rPr>
          <w:rFonts w:ascii="Arial" w:hAnsi="Arial" w:cs="Arial"/>
        </w:rPr>
        <w:t>ostatní komunikace</w:t>
      </w:r>
    </w:p>
    <w:p w14:paraId="75C298B1" w14:textId="1A633042" w:rsidR="00BB0E98" w:rsidRPr="004C1E44" w:rsidRDefault="00BB0E98" w:rsidP="00BB0E98">
      <w:pPr>
        <w:autoSpaceDE w:val="0"/>
        <w:autoSpaceDN w:val="0"/>
        <w:adjustRightInd w:val="0"/>
        <w:spacing w:after="0" w:line="240" w:lineRule="auto"/>
        <w:rPr>
          <w:rFonts w:ascii="Arial" w:hAnsi="Arial" w:cs="Arial"/>
        </w:rPr>
      </w:pPr>
      <w:r w:rsidRPr="004C1E44">
        <w:rPr>
          <w:rFonts w:ascii="Arial" w:hAnsi="Arial" w:cs="Arial"/>
        </w:rPr>
        <w:t xml:space="preserve">Druh pozemku: </w:t>
      </w:r>
      <w:r w:rsidR="00A57A03" w:rsidRPr="004C1E44">
        <w:rPr>
          <w:rFonts w:ascii="Arial" w:hAnsi="Arial" w:cs="Arial"/>
        </w:rPr>
        <w:tab/>
      </w:r>
      <w:r w:rsidRPr="004C1E44">
        <w:rPr>
          <w:rFonts w:ascii="Arial" w:hAnsi="Arial" w:cs="Arial"/>
        </w:rPr>
        <w:t>ostatní plocha</w:t>
      </w:r>
    </w:p>
    <w:p w14:paraId="4568A733" w14:textId="383CBE10" w:rsidR="00BB0E98" w:rsidRPr="004C1E44" w:rsidRDefault="00BB0E98" w:rsidP="00F466D1">
      <w:pPr>
        <w:autoSpaceDE w:val="0"/>
        <w:autoSpaceDN w:val="0"/>
        <w:adjustRightInd w:val="0"/>
        <w:spacing w:after="120" w:line="240" w:lineRule="auto"/>
        <w:rPr>
          <w:rFonts w:ascii="Arial" w:hAnsi="Arial" w:cs="Arial"/>
        </w:rPr>
      </w:pPr>
      <w:r w:rsidRPr="004C1E44">
        <w:rPr>
          <w:rFonts w:ascii="Arial" w:hAnsi="Arial" w:cs="Arial"/>
        </w:rPr>
        <w:t>Vlastnické právo</w:t>
      </w:r>
      <w:r w:rsidR="00A57A03" w:rsidRPr="004C1E44">
        <w:rPr>
          <w:rFonts w:ascii="Arial" w:hAnsi="Arial" w:cs="Arial"/>
        </w:rPr>
        <w:t>:</w:t>
      </w:r>
      <w:r w:rsidR="00A57A03" w:rsidRPr="004C1E44">
        <w:rPr>
          <w:rFonts w:ascii="Arial" w:hAnsi="Arial" w:cs="Arial"/>
        </w:rPr>
        <w:tab/>
      </w:r>
      <w:r w:rsidRPr="004C1E44">
        <w:rPr>
          <w:rFonts w:ascii="Arial" w:hAnsi="Arial" w:cs="Arial"/>
        </w:rPr>
        <w:t>Obec Chodouny, č. p. 20, 41171 Chodouny</w:t>
      </w:r>
    </w:p>
    <w:p w14:paraId="4787C420" w14:textId="62A191AF" w:rsidR="003542BA" w:rsidRPr="004C1E44" w:rsidRDefault="003542BA" w:rsidP="003542BA">
      <w:pPr>
        <w:autoSpaceDE w:val="0"/>
        <w:autoSpaceDN w:val="0"/>
        <w:adjustRightInd w:val="0"/>
        <w:spacing w:after="0" w:line="240" w:lineRule="auto"/>
        <w:jc w:val="both"/>
        <w:rPr>
          <w:rFonts w:ascii="Arial" w:hAnsi="Arial" w:cs="Arial"/>
        </w:rPr>
      </w:pPr>
      <w:r w:rsidRPr="004C1E44">
        <w:rPr>
          <w:rFonts w:ascii="Arial" w:hAnsi="Arial" w:cs="Arial"/>
        </w:rPr>
        <w:t>Polní cesta je navržena v šířce 4,5 m bez krajnic. V místech, kde to nedovolují prostorové možnosti, ať už z hlediska šířky daného pozemku dle katastrální mapy, nebo místní podmínky, kdy se v blízkosti uvažovaného vedení polní cesty vyskytují oplocení stávajících sousedních pozemků, je lokální zúžení dle stávajícího stavu. Příčný sklon komunikace je jednostranný 2 %. Délka komunikace je 209 m. Na začátku se polní cesta C22 napojuje na silnici III/24055. Na konci se polní cesta napojuje na silnici II/240.</w:t>
      </w:r>
    </w:p>
    <w:p w14:paraId="3E1FC3ED" w14:textId="77777777" w:rsidR="004C1E44" w:rsidRPr="004C1E44" w:rsidRDefault="004C1E44" w:rsidP="004C1E44">
      <w:pPr>
        <w:autoSpaceDE w:val="0"/>
        <w:autoSpaceDN w:val="0"/>
        <w:adjustRightInd w:val="0"/>
        <w:spacing w:after="0" w:line="240" w:lineRule="auto"/>
        <w:rPr>
          <w:rFonts w:ascii="Arial,Bold" w:hAnsi="Arial,Bold" w:cs="Arial,Bold"/>
          <w:b/>
          <w:bCs/>
        </w:rPr>
      </w:pPr>
    </w:p>
    <w:p w14:paraId="675378F7" w14:textId="77777777" w:rsidR="004C1E44" w:rsidRPr="004C1E44" w:rsidRDefault="004C1E44" w:rsidP="004C1E44">
      <w:pPr>
        <w:autoSpaceDE w:val="0"/>
        <w:autoSpaceDN w:val="0"/>
        <w:adjustRightInd w:val="0"/>
        <w:spacing w:after="0" w:line="240" w:lineRule="auto"/>
        <w:jc w:val="both"/>
        <w:rPr>
          <w:rFonts w:ascii="Arial" w:hAnsi="Arial" w:cs="Arial"/>
          <w:b/>
          <w:bCs/>
        </w:rPr>
      </w:pPr>
      <w:r w:rsidRPr="004C1E44">
        <w:rPr>
          <w:rFonts w:ascii="Arial" w:hAnsi="Arial" w:cs="Arial"/>
          <w:b/>
          <w:bCs/>
        </w:rPr>
        <w:t>SO 105 – Polní cesta C23</w:t>
      </w:r>
    </w:p>
    <w:p w14:paraId="19F2F63A" w14:textId="77777777"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 xml:space="preserve">Parcelní číslo: </w:t>
      </w:r>
      <w:r w:rsidRPr="004C1E44">
        <w:rPr>
          <w:rFonts w:ascii="Arial" w:hAnsi="Arial" w:cs="Arial"/>
        </w:rPr>
        <w:tab/>
        <w:t>1612</w:t>
      </w:r>
    </w:p>
    <w:p w14:paraId="18DCCE9D" w14:textId="77777777"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 xml:space="preserve">Obec: </w:t>
      </w:r>
      <w:r w:rsidRPr="004C1E44">
        <w:rPr>
          <w:rFonts w:ascii="Arial" w:hAnsi="Arial" w:cs="Arial"/>
        </w:rPr>
        <w:tab/>
      </w:r>
      <w:r w:rsidRPr="004C1E44">
        <w:rPr>
          <w:rFonts w:ascii="Arial" w:hAnsi="Arial" w:cs="Arial"/>
        </w:rPr>
        <w:tab/>
      </w:r>
      <w:r w:rsidRPr="004C1E44">
        <w:rPr>
          <w:rFonts w:ascii="Arial" w:hAnsi="Arial" w:cs="Arial"/>
        </w:rPr>
        <w:tab/>
        <w:t>Chodouny [564923]</w:t>
      </w:r>
    </w:p>
    <w:p w14:paraId="69EF11B5" w14:textId="77777777"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 xml:space="preserve">Katastrální území: </w:t>
      </w:r>
      <w:r w:rsidRPr="004C1E44">
        <w:rPr>
          <w:rFonts w:ascii="Arial" w:hAnsi="Arial" w:cs="Arial"/>
        </w:rPr>
        <w:tab/>
        <w:t>Chodouny [652121]</w:t>
      </w:r>
    </w:p>
    <w:p w14:paraId="13874132" w14:textId="77777777"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 xml:space="preserve">Číslo LV: </w:t>
      </w:r>
      <w:r w:rsidRPr="004C1E44">
        <w:rPr>
          <w:rFonts w:ascii="Arial" w:hAnsi="Arial" w:cs="Arial"/>
        </w:rPr>
        <w:tab/>
      </w:r>
      <w:r w:rsidRPr="004C1E44">
        <w:rPr>
          <w:rFonts w:ascii="Arial" w:hAnsi="Arial" w:cs="Arial"/>
        </w:rPr>
        <w:tab/>
        <w:t>1</w:t>
      </w:r>
    </w:p>
    <w:p w14:paraId="46DCD8FB" w14:textId="08BFC5BB"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Výměra [m</w:t>
      </w:r>
      <w:r w:rsidRPr="004C1E44">
        <w:rPr>
          <w:rFonts w:ascii="Arial" w:hAnsi="Arial" w:cs="Arial"/>
          <w:vertAlign w:val="superscript"/>
        </w:rPr>
        <w:t>2</w:t>
      </w:r>
      <w:r w:rsidRPr="004C1E44">
        <w:rPr>
          <w:rFonts w:ascii="Arial" w:hAnsi="Arial" w:cs="Arial"/>
        </w:rPr>
        <w:t xml:space="preserve">]: </w:t>
      </w:r>
      <w:r w:rsidRPr="004C1E44">
        <w:rPr>
          <w:rFonts w:ascii="Arial" w:hAnsi="Arial" w:cs="Arial"/>
        </w:rPr>
        <w:tab/>
      </w:r>
      <w:r>
        <w:rPr>
          <w:rFonts w:ascii="Arial" w:hAnsi="Arial" w:cs="Arial"/>
        </w:rPr>
        <w:tab/>
      </w:r>
      <w:r w:rsidRPr="004C1E44">
        <w:rPr>
          <w:rFonts w:ascii="Arial" w:hAnsi="Arial" w:cs="Arial"/>
        </w:rPr>
        <w:t>1146</w:t>
      </w:r>
    </w:p>
    <w:p w14:paraId="217CE968" w14:textId="77777777"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 xml:space="preserve">Způsob využití: </w:t>
      </w:r>
      <w:r w:rsidRPr="004C1E44">
        <w:rPr>
          <w:rFonts w:ascii="Arial" w:hAnsi="Arial" w:cs="Arial"/>
        </w:rPr>
        <w:tab/>
        <w:t>ostatní komunikace</w:t>
      </w:r>
    </w:p>
    <w:p w14:paraId="5012F48D" w14:textId="77777777" w:rsidR="004C1E44" w:rsidRPr="004C1E44" w:rsidRDefault="004C1E44" w:rsidP="004C1E44">
      <w:pPr>
        <w:autoSpaceDE w:val="0"/>
        <w:autoSpaceDN w:val="0"/>
        <w:adjustRightInd w:val="0"/>
        <w:spacing w:after="0" w:line="240" w:lineRule="auto"/>
        <w:rPr>
          <w:rFonts w:ascii="Arial" w:hAnsi="Arial" w:cs="Arial"/>
        </w:rPr>
      </w:pPr>
      <w:r w:rsidRPr="004C1E44">
        <w:rPr>
          <w:rFonts w:ascii="Arial" w:hAnsi="Arial" w:cs="Arial"/>
        </w:rPr>
        <w:t xml:space="preserve">Druh pozemku: </w:t>
      </w:r>
      <w:r w:rsidRPr="004C1E44">
        <w:rPr>
          <w:rFonts w:ascii="Arial" w:hAnsi="Arial" w:cs="Arial"/>
        </w:rPr>
        <w:tab/>
        <w:t>ostatní plocha</w:t>
      </w:r>
    </w:p>
    <w:p w14:paraId="023CA0CA" w14:textId="77777777" w:rsidR="004C1E44" w:rsidRPr="004C1E44" w:rsidRDefault="004C1E44" w:rsidP="00F466D1">
      <w:pPr>
        <w:spacing w:after="120"/>
        <w:rPr>
          <w:rFonts w:ascii="Arial" w:hAnsi="Arial" w:cs="Arial"/>
        </w:rPr>
      </w:pPr>
      <w:r w:rsidRPr="004C1E44">
        <w:rPr>
          <w:rFonts w:ascii="Arial" w:hAnsi="Arial" w:cs="Arial"/>
        </w:rPr>
        <w:t>Vlastnické právo:</w:t>
      </w:r>
      <w:r w:rsidRPr="004C1E44">
        <w:rPr>
          <w:rFonts w:ascii="Arial" w:hAnsi="Arial" w:cs="Arial"/>
        </w:rPr>
        <w:tab/>
        <w:t>Obec Chodouny, č. p. 20, 41171 Chodouny</w:t>
      </w:r>
    </w:p>
    <w:p w14:paraId="4959B25D" w14:textId="12340859" w:rsidR="003542BA" w:rsidRPr="004C1E44" w:rsidRDefault="003542BA" w:rsidP="003542BA">
      <w:pPr>
        <w:autoSpaceDE w:val="0"/>
        <w:autoSpaceDN w:val="0"/>
        <w:adjustRightInd w:val="0"/>
        <w:spacing w:after="0" w:line="240" w:lineRule="auto"/>
        <w:jc w:val="both"/>
        <w:rPr>
          <w:rFonts w:ascii="Arial" w:hAnsi="Arial" w:cs="Arial"/>
        </w:rPr>
      </w:pPr>
      <w:r w:rsidRPr="004C1E44">
        <w:rPr>
          <w:rFonts w:ascii="Arial" w:hAnsi="Arial" w:cs="Arial"/>
        </w:rPr>
        <w:t>Polní cesta je navržena v šířce 3,0 m bez krajnic. V místě směrového oblouku, ve staničení km</w:t>
      </w:r>
      <w:r w:rsidR="006B3C6D" w:rsidRPr="004C1E44">
        <w:rPr>
          <w:rFonts w:ascii="Arial" w:hAnsi="Arial" w:cs="Arial"/>
        </w:rPr>
        <w:t xml:space="preserve"> </w:t>
      </w:r>
      <w:r w:rsidRPr="004C1E44">
        <w:rPr>
          <w:rFonts w:ascii="Arial" w:hAnsi="Arial" w:cs="Arial"/>
        </w:rPr>
        <w:t>0,108 má polní cesta zúžený profil. Příčný sklon komunikace je jednostranný 2 %. Délka</w:t>
      </w:r>
      <w:r w:rsidR="006B3C6D" w:rsidRPr="004C1E44">
        <w:rPr>
          <w:rFonts w:ascii="Arial" w:hAnsi="Arial" w:cs="Arial"/>
        </w:rPr>
        <w:t xml:space="preserve"> </w:t>
      </w:r>
      <w:r w:rsidRPr="004C1E44">
        <w:rPr>
          <w:rFonts w:ascii="Arial" w:hAnsi="Arial" w:cs="Arial"/>
        </w:rPr>
        <w:t>komunikace je 279 m. Na začátku se polní cesta C23 napojuje na polní cestu C22. Na konci se</w:t>
      </w:r>
      <w:r w:rsidR="006B3C6D" w:rsidRPr="004C1E44">
        <w:rPr>
          <w:rFonts w:ascii="Arial" w:hAnsi="Arial" w:cs="Arial"/>
        </w:rPr>
        <w:t xml:space="preserve"> </w:t>
      </w:r>
      <w:r w:rsidRPr="004C1E44">
        <w:rPr>
          <w:rFonts w:ascii="Arial" w:hAnsi="Arial" w:cs="Arial"/>
        </w:rPr>
        <w:t>polní cesta napojuje na stávající místní účelovou komunikaci.</w:t>
      </w:r>
    </w:p>
    <w:p w14:paraId="2AB7AFCB" w14:textId="77777777" w:rsidR="003542BA" w:rsidRPr="005A117E" w:rsidRDefault="003542BA" w:rsidP="003542BA">
      <w:pPr>
        <w:autoSpaceDE w:val="0"/>
        <w:autoSpaceDN w:val="0"/>
        <w:adjustRightInd w:val="0"/>
        <w:spacing w:after="0" w:line="240" w:lineRule="auto"/>
        <w:jc w:val="both"/>
        <w:rPr>
          <w:rFonts w:ascii="Arial" w:hAnsi="Arial" w:cs="Arial"/>
        </w:rPr>
      </w:pPr>
    </w:p>
    <w:p w14:paraId="0EBA0E33" w14:textId="298811C5" w:rsidR="003542BA" w:rsidRPr="005A117E" w:rsidRDefault="003542BA" w:rsidP="003542BA">
      <w:pPr>
        <w:autoSpaceDE w:val="0"/>
        <w:autoSpaceDN w:val="0"/>
        <w:adjustRightInd w:val="0"/>
        <w:spacing w:after="0" w:line="240" w:lineRule="auto"/>
        <w:jc w:val="both"/>
        <w:rPr>
          <w:rFonts w:ascii="Arial" w:hAnsi="Arial" w:cs="Arial"/>
          <w:b/>
          <w:bCs/>
        </w:rPr>
      </w:pPr>
      <w:r w:rsidRPr="005A117E">
        <w:rPr>
          <w:rFonts w:ascii="Arial" w:hAnsi="Arial" w:cs="Arial"/>
          <w:b/>
          <w:bCs/>
        </w:rPr>
        <w:t>Skladba povrchu komunikace – polní cesty Katalogový list PN-5-1-502, Katalog vozovek</w:t>
      </w:r>
      <w:r w:rsidR="006B3C6D" w:rsidRPr="005A117E">
        <w:rPr>
          <w:rFonts w:ascii="Arial" w:hAnsi="Arial" w:cs="Arial"/>
          <w:b/>
          <w:bCs/>
        </w:rPr>
        <w:t xml:space="preserve"> </w:t>
      </w:r>
      <w:r w:rsidRPr="005A117E">
        <w:rPr>
          <w:rFonts w:ascii="Arial" w:hAnsi="Arial" w:cs="Arial"/>
          <w:b/>
          <w:bCs/>
        </w:rPr>
        <w:t>polních cest</w:t>
      </w:r>
    </w:p>
    <w:p w14:paraId="12BF848F" w14:textId="77777777" w:rsidR="003542BA" w:rsidRPr="005A117E" w:rsidRDefault="003542BA" w:rsidP="003542BA">
      <w:pPr>
        <w:autoSpaceDE w:val="0"/>
        <w:autoSpaceDN w:val="0"/>
        <w:adjustRightInd w:val="0"/>
        <w:spacing w:after="0" w:line="240" w:lineRule="auto"/>
        <w:rPr>
          <w:rFonts w:ascii="Arial" w:hAnsi="Arial" w:cs="Arial"/>
        </w:rPr>
      </w:pPr>
      <w:r w:rsidRPr="005A117E">
        <w:rPr>
          <w:rFonts w:ascii="Arial" w:hAnsi="Arial" w:cs="Arial"/>
        </w:rPr>
        <w:t>Konstrukci tvoří:</w:t>
      </w:r>
    </w:p>
    <w:p w14:paraId="596876A7" w14:textId="4C34D9F2" w:rsidR="003542BA" w:rsidRPr="005A117E" w:rsidRDefault="003542BA" w:rsidP="003542BA">
      <w:pPr>
        <w:autoSpaceDE w:val="0"/>
        <w:autoSpaceDN w:val="0"/>
        <w:adjustRightInd w:val="0"/>
        <w:spacing w:after="0" w:line="240" w:lineRule="auto"/>
        <w:rPr>
          <w:rFonts w:ascii="Arial" w:hAnsi="Arial" w:cs="Arial"/>
        </w:rPr>
      </w:pPr>
      <w:r w:rsidRPr="005A117E">
        <w:rPr>
          <w:rFonts w:ascii="Arial" w:hAnsi="Arial" w:cs="Arial"/>
        </w:rPr>
        <w:t>Asfaltový beton obrusné vrstvy modif. ACO11</w:t>
      </w:r>
      <w:r w:rsidR="006B3C6D" w:rsidRPr="005A117E">
        <w:rPr>
          <w:rFonts w:ascii="Arial" w:hAnsi="Arial" w:cs="Arial"/>
        </w:rPr>
        <w:t xml:space="preserve"> </w:t>
      </w:r>
      <w:r w:rsidRPr="005A117E">
        <w:rPr>
          <w:rFonts w:ascii="Arial" w:hAnsi="Arial" w:cs="Arial"/>
        </w:rPr>
        <w:t>(ČSN EN 1318-1)</w:t>
      </w:r>
      <w:r w:rsidR="003F1630" w:rsidRPr="005A117E">
        <w:rPr>
          <w:rFonts w:ascii="Arial" w:hAnsi="Arial" w:cs="Arial"/>
        </w:rPr>
        <w:t xml:space="preserve">            </w:t>
      </w:r>
      <w:r w:rsidR="005A117E">
        <w:rPr>
          <w:rFonts w:ascii="Arial" w:hAnsi="Arial" w:cs="Arial"/>
        </w:rPr>
        <w:tab/>
      </w:r>
      <w:r w:rsidRPr="005A117E">
        <w:rPr>
          <w:rFonts w:ascii="Arial" w:hAnsi="Arial" w:cs="Arial"/>
        </w:rPr>
        <w:t>tl. 40 mm</w:t>
      </w:r>
    </w:p>
    <w:p w14:paraId="179CBE96" w14:textId="0536C018" w:rsidR="003542BA" w:rsidRPr="005A117E" w:rsidRDefault="003542BA" w:rsidP="003542BA">
      <w:pPr>
        <w:autoSpaceDE w:val="0"/>
        <w:autoSpaceDN w:val="0"/>
        <w:adjustRightInd w:val="0"/>
        <w:spacing w:after="0" w:line="240" w:lineRule="auto"/>
        <w:rPr>
          <w:rFonts w:ascii="Arial" w:hAnsi="Arial" w:cs="Arial"/>
        </w:rPr>
      </w:pPr>
      <w:r w:rsidRPr="005A117E">
        <w:rPr>
          <w:rFonts w:ascii="Arial" w:hAnsi="Arial" w:cs="Arial"/>
        </w:rPr>
        <w:t>Spojovací postřik emulzí modif.</w:t>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Pr="005A117E">
        <w:rPr>
          <w:rFonts w:ascii="Arial" w:hAnsi="Arial" w:cs="Arial"/>
        </w:rPr>
        <w:t>min. 0,30kg/m</w:t>
      </w:r>
      <w:r w:rsidRPr="005A117E">
        <w:rPr>
          <w:rFonts w:ascii="Arial" w:hAnsi="Arial" w:cs="Arial"/>
          <w:vertAlign w:val="superscript"/>
        </w:rPr>
        <w:t>2</w:t>
      </w:r>
    </w:p>
    <w:p w14:paraId="734832C4" w14:textId="74D67CA3" w:rsidR="003542BA" w:rsidRPr="005A117E" w:rsidRDefault="003542BA" w:rsidP="003542BA">
      <w:pPr>
        <w:autoSpaceDE w:val="0"/>
        <w:autoSpaceDN w:val="0"/>
        <w:adjustRightInd w:val="0"/>
        <w:spacing w:after="0" w:line="240" w:lineRule="auto"/>
        <w:rPr>
          <w:rFonts w:ascii="Arial" w:hAnsi="Arial" w:cs="Arial"/>
        </w:rPr>
      </w:pPr>
      <w:r w:rsidRPr="005A117E">
        <w:rPr>
          <w:rFonts w:ascii="Arial" w:hAnsi="Arial" w:cs="Arial"/>
        </w:rPr>
        <w:t xml:space="preserve">Asfaltový beton ložní vrstvy ACL 16+ (ČSN EN 1318-1) </w:t>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Pr="005A117E">
        <w:rPr>
          <w:rFonts w:ascii="Arial" w:hAnsi="Arial" w:cs="Arial"/>
        </w:rPr>
        <w:t>tl. 70 mm</w:t>
      </w:r>
    </w:p>
    <w:p w14:paraId="33D084D6" w14:textId="2A77DA90" w:rsidR="003542BA" w:rsidRPr="005A117E" w:rsidRDefault="003542BA" w:rsidP="003542BA">
      <w:pPr>
        <w:autoSpaceDE w:val="0"/>
        <w:autoSpaceDN w:val="0"/>
        <w:adjustRightInd w:val="0"/>
        <w:spacing w:after="0" w:line="240" w:lineRule="auto"/>
        <w:rPr>
          <w:rFonts w:ascii="Arial" w:hAnsi="Arial" w:cs="Arial"/>
        </w:rPr>
      </w:pPr>
      <w:r w:rsidRPr="005A117E">
        <w:rPr>
          <w:rFonts w:ascii="Arial" w:hAnsi="Arial" w:cs="Arial"/>
        </w:rPr>
        <w:t>Štěrkodrť (B) fr. 0-32</w:t>
      </w:r>
      <w:r w:rsidR="003F1630" w:rsidRPr="005A117E">
        <w:rPr>
          <w:rFonts w:ascii="Arial" w:hAnsi="Arial" w:cs="Arial"/>
        </w:rPr>
        <w:t xml:space="preserve"> </w:t>
      </w:r>
      <w:r w:rsidRPr="005A117E">
        <w:rPr>
          <w:rFonts w:ascii="Arial" w:hAnsi="Arial" w:cs="Arial"/>
        </w:rPr>
        <w:t xml:space="preserve">mm </w:t>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5A117E">
        <w:rPr>
          <w:rFonts w:ascii="Arial" w:hAnsi="Arial" w:cs="Arial"/>
        </w:rPr>
        <w:tab/>
      </w:r>
      <w:r w:rsidRPr="005A117E">
        <w:rPr>
          <w:rFonts w:ascii="Arial" w:hAnsi="Arial" w:cs="Arial"/>
        </w:rPr>
        <w:t>tl. 150 mm</w:t>
      </w:r>
    </w:p>
    <w:p w14:paraId="6184D47D" w14:textId="530884A7" w:rsidR="003542BA" w:rsidRPr="005A117E" w:rsidRDefault="003542BA" w:rsidP="003542BA">
      <w:pPr>
        <w:autoSpaceDE w:val="0"/>
        <w:autoSpaceDN w:val="0"/>
        <w:adjustRightInd w:val="0"/>
        <w:spacing w:after="0" w:line="240" w:lineRule="auto"/>
        <w:rPr>
          <w:rFonts w:ascii="Arial" w:hAnsi="Arial" w:cs="Arial"/>
        </w:rPr>
      </w:pPr>
      <w:r w:rsidRPr="005A117E">
        <w:rPr>
          <w:rFonts w:ascii="Arial" w:hAnsi="Arial" w:cs="Arial"/>
        </w:rPr>
        <w:t>Štěrkodrť (B) fr. 32–63</w:t>
      </w:r>
      <w:r w:rsidR="003F1630" w:rsidRPr="005A117E">
        <w:rPr>
          <w:rFonts w:ascii="Arial" w:hAnsi="Arial" w:cs="Arial"/>
        </w:rPr>
        <w:t xml:space="preserve"> </w:t>
      </w:r>
      <w:r w:rsidRPr="005A117E">
        <w:rPr>
          <w:rFonts w:ascii="Arial" w:hAnsi="Arial" w:cs="Arial"/>
        </w:rPr>
        <w:t xml:space="preserve">mm </w:t>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5A117E">
        <w:rPr>
          <w:rFonts w:ascii="Arial" w:hAnsi="Arial" w:cs="Arial"/>
        </w:rPr>
        <w:tab/>
      </w:r>
      <w:r w:rsidRPr="005A117E">
        <w:rPr>
          <w:rFonts w:ascii="Arial" w:hAnsi="Arial" w:cs="Arial"/>
        </w:rPr>
        <w:t>tl. 150 mm</w:t>
      </w:r>
    </w:p>
    <w:p w14:paraId="61A8CCDD" w14:textId="08D5D94E" w:rsidR="009E70E8" w:rsidRPr="005A117E" w:rsidRDefault="003542BA" w:rsidP="003542BA">
      <w:pPr>
        <w:rPr>
          <w:rFonts w:ascii="Arial" w:hAnsi="Arial" w:cs="Arial"/>
        </w:rPr>
      </w:pPr>
      <w:r w:rsidRPr="005A117E">
        <w:rPr>
          <w:rFonts w:ascii="Arial" w:hAnsi="Arial" w:cs="Arial"/>
        </w:rPr>
        <w:t xml:space="preserve">Konstrukce celkem </w:t>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3F1630" w:rsidRPr="005A117E">
        <w:rPr>
          <w:rFonts w:ascii="Arial" w:hAnsi="Arial" w:cs="Arial"/>
        </w:rPr>
        <w:tab/>
      </w:r>
      <w:r w:rsidR="005A117E">
        <w:rPr>
          <w:rFonts w:ascii="Arial" w:hAnsi="Arial" w:cs="Arial"/>
        </w:rPr>
        <w:tab/>
      </w:r>
      <w:r w:rsidRPr="005A117E">
        <w:rPr>
          <w:rFonts w:ascii="Arial" w:hAnsi="Arial" w:cs="Arial"/>
        </w:rPr>
        <w:t>tl. 410 mm</w:t>
      </w:r>
    </w:p>
    <w:p w14:paraId="3E737787" w14:textId="7D10066A"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bookmarkStart w:id="82" w:name="_Hlk72411898"/>
      <w:r w:rsidRPr="007B4C8D">
        <w:rPr>
          <w:rFonts w:ascii="Arial" w:hAnsi="Arial" w:cs="Arial"/>
          <w:b/>
          <w:bCs/>
          <w:sz w:val="24"/>
          <w:szCs w:val="24"/>
          <w:u w:val="single"/>
        </w:rPr>
        <w:lastRenderedPageBreak/>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(Stage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455C3B4B"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(Stage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82"/>
    </w:p>
    <w:sectPr w:rsidR="009E70E8" w:rsidRPr="0054723C" w:rsidSect="00FE3A1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BFD04" w14:textId="77777777" w:rsidR="003A5D2A" w:rsidRDefault="003A5D2A" w:rsidP="006C3D15">
      <w:pPr>
        <w:spacing w:after="0" w:line="240" w:lineRule="auto"/>
      </w:pPr>
      <w:r>
        <w:separator/>
      </w:r>
    </w:p>
  </w:endnote>
  <w:endnote w:type="continuationSeparator" w:id="0">
    <w:p w14:paraId="6D2C7A16" w14:textId="77777777" w:rsidR="003A5D2A" w:rsidRDefault="003A5D2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04FADDFF" w14:textId="6A1ACE4C"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sidR="00F466D1">
          <w:rPr>
            <w:rFonts w:ascii="Arial" w:hAnsi="Arial" w:cs="Arial"/>
          </w:rPr>
          <w:t>7</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1D847" w14:textId="77777777" w:rsidR="003A5D2A" w:rsidRDefault="003A5D2A" w:rsidP="006C3D15">
      <w:pPr>
        <w:spacing w:after="0" w:line="240" w:lineRule="auto"/>
      </w:pPr>
      <w:r>
        <w:separator/>
      </w:r>
    </w:p>
  </w:footnote>
  <w:footnote w:type="continuationSeparator" w:id="0">
    <w:p w14:paraId="07BDC062" w14:textId="77777777" w:rsidR="003A5D2A" w:rsidRDefault="003A5D2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6EEC75DA" w:rsidR="00207640"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p w14:paraId="00720F08" w14:textId="01E78396" w:rsidR="00266214" w:rsidRPr="0054723C" w:rsidRDefault="00266214">
    <w:pPr>
      <w:pStyle w:val="Zhlav"/>
      <w:rPr>
        <w:rFonts w:ascii="Arial" w:hAnsi="Arial" w:cs="Arial"/>
      </w:rPr>
    </w:pPr>
    <w:r>
      <w:rPr>
        <w:rFonts w:ascii="Arial" w:hAnsi="Arial" w:cs="Arial"/>
      </w:rPr>
      <w:tab/>
    </w:r>
    <w:r>
      <w:rPr>
        <w:rFonts w:ascii="Arial" w:hAnsi="Arial" w:cs="Arial"/>
      </w:rPr>
      <w:tab/>
      <w:t>UID dokumentu: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412EFA92"/>
    <w:lvl w:ilvl="0" w:tplc="3B74546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34B69B06"/>
    <w:lvl w:ilvl="0" w:tplc="D35CE62C">
      <w:start w:val="1"/>
      <w:numFmt w:val="decimal"/>
      <w:lvlText w:val="%1."/>
      <w:lvlJc w:val="left"/>
      <w:pPr>
        <w:ind w:left="643" w:hanging="360"/>
      </w:pPr>
      <w:rPr>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353"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783499461">
    <w:abstractNumId w:val="36"/>
  </w:num>
  <w:num w:numId="2" w16cid:durableId="1833064877">
    <w:abstractNumId w:val="17"/>
  </w:num>
  <w:num w:numId="3" w16cid:durableId="1866824712">
    <w:abstractNumId w:val="2"/>
  </w:num>
  <w:num w:numId="4" w16cid:durableId="1778602536">
    <w:abstractNumId w:val="39"/>
  </w:num>
  <w:num w:numId="5" w16cid:durableId="2052336819">
    <w:abstractNumId w:val="42"/>
  </w:num>
  <w:num w:numId="6" w16cid:durableId="1668362851">
    <w:abstractNumId w:val="43"/>
  </w:num>
  <w:num w:numId="7" w16cid:durableId="1786071300">
    <w:abstractNumId w:val="1"/>
  </w:num>
  <w:num w:numId="8" w16cid:durableId="966471752">
    <w:abstractNumId w:val="23"/>
  </w:num>
  <w:num w:numId="9" w16cid:durableId="1118261659">
    <w:abstractNumId w:val="38"/>
  </w:num>
  <w:num w:numId="10" w16cid:durableId="391857331">
    <w:abstractNumId w:val="19"/>
  </w:num>
  <w:num w:numId="11" w16cid:durableId="1773626616">
    <w:abstractNumId w:val="40"/>
  </w:num>
  <w:num w:numId="12" w16cid:durableId="364135981">
    <w:abstractNumId w:val="27"/>
  </w:num>
  <w:num w:numId="13" w16cid:durableId="1274902332">
    <w:abstractNumId w:val="41"/>
  </w:num>
  <w:num w:numId="14" w16cid:durableId="633799607">
    <w:abstractNumId w:val="10"/>
  </w:num>
  <w:num w:numId="15" w16cid:durableId="95908837">
    <w:abstractNumId w:val="34"/>
  </w:num>
  <w:num w:numId="16" w16cid:durableId="1337459761">
    <w:abstractNumId w:val="15"/>
  </w:num>
  <w:num w:numId="17" w16cid:durableId="2071148860">
    <w:abstractNumId w:val="3"/>
  </w:num>
  <w:num w:numId="18" w16cid:durableId="1067874138">
    <w:abstractNumId w:val="6"/>
  </w:num>
  <w:num w:numId="19" w16cid:durableId="591822730">
    <w:abstractNumId w:val="33"/>
  </w:num>
  <w:num w:numId="20" w16cid:durableId="24869465">
    <w:abstractNumId w:val="35"/>
  </w:num>
  <w:num w:numId="21" w16cid:durableId="220606034">
    <w:abstractNumId w:val="4"/>
  </w:num>
  <w:num w:numId="22" w16cid:durableId="1853958834">
    <w:abstractNumId w:val="20"/>
  </w:num>
  <w:num w:numId="23" w16cid:durableId="1781224035">
    <w:abstractNumId w:val="44"/>
  </w:num>
  <w:num w:numId="24" w16cid:durableId="317853994">
    <w:abstractNumId w:val="7"/>
  </w:num>
  <w:num w:numId="25" w16cid:durableId="2053530208">
    <w:abstractNumId w:val="26"/>
  </w:num>
  <w:num w:numId="26" w16cid:durableId="138230167">
    <w:abstractNumId w:val="18"/>
  </w:num>
  <w:num w:numId="27" w16cid:durableId="484787715">
    <w:abstractNumId w:val="25"/>
  </w:num>
  <w:num w:numId="28" w16cid:durableId="646008291">
    <w:abstractNumId w:val="8"/>
  </w:num>
  <w:num w:numId="29" w16cid:durableId="113450980">
    <w:abstractNumId w:val="12"/>
  </w:num>
  <w:num w:numId="30" w16cid:durableId="1704330252">
    <w:abstractNumId w:val="29"/>
  </w:num>
  <w:num w:numId="31" w16cid:durableId="700983216">
    <w:abstractNumId w:val="9"/>
  </w:num>
  <w:num w:numId="32" w16cid:durableId="368186145">
    <w:abstractNumId w:val="37"/>
  </w:num>
  <w:num w:numId="33" w16cid:durableId="1657686336">
    <w:abstractNumId w:val="28"/>
  </w:num>
  <w:num w:numId="34" w16cid:durableId="138769643">
    <w:abstractNumId w:val="24"/>
  </w:num>
  <w:num w:numId="35" w16cid:durableId="1004208358">
    <w:abstractNumId w:val="14"/>
  </w:num>
  <w:num w:numId="36" w16cid:durableId="1489401198">
    <w:abstractNumId w:val="11"/>
  </w:num>
  <w:num w:numId="37" w16cid:durableId="1716660724">
    <w:abstractNumId w:val="16"/>
  </w:num>
  <w:num w:numId="38" w16cid:durableId="884217753">
    <w:abstractNumId w:val="21"/>
  </w:num>
  <w:num w:numId="39" w16cid:durableId="994138911">
    <w:abstractNumId w:val="5"/>
  </w:num>
  <w:num w:numId="40" w16cid:durableId="332731910">
    <w:abstractNumId w:val="45"/>
  </w:num>
  <w:num w:numId="41" w16cid:durableId="1722171523">
    <w:abstractNumId w:val="30"/>
  </w:num>
  <w:num w:numId="42" w16cid:durableId="102695295">
    <w:abstractNumId w:val="32"/>
  </w:num>
  <w:num w:numId="43" w16cid:durableId="1467821401">
    <w:abstractNumId w:val="0"/>
  </w:num>
  <w:num w:numId="44" w16cid:durableId="792213987">
    <w:abstractNumId w:val="13"/>
  </w:num>
  <w:num w:numId="45" w16cid:durableId="1992178535">
    <w:abstractNumId w:val="31"/>
  </w:num>
  <w:num w:numId="46" w16cid:durableId="92295210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1370E"/>
    <w:rsid w:val="00013A3B"/>
    <w:rsid w:val="00016D80"/>
    <w:rsid w:val="00022A44"/>
    <w:rsid w:val="000246D6"/>
    <w:rsid w:val="00031BB1"/>
    <w:rsid w:val="00032A5D"/>
    <w:rsid w:val="000333B2"/>
    <w:rsid w:val="00036CD6"/>
    <w:rsid w:val="0003750D"/>
    <w:rsid w:val="00040386"/>
    <w:rsid w:val="00043CC3"/>
    <w:rsid w:val="000453FC"/>
    <w:rsid w:val="00050E94"/>
    <w:rsid w:val="00052147"/>
    <w:rsid w:val="000537BF"/>
    <w:rsid w:val="000559CD"/>
    <w:rsid w:val="000711AF"/>
    <w:rsid w:val="00071425"/>
    <w:rsid w:val="000735AF"/>
    <w:rsid w:val="00075ECF"/>
    <w:rsid w:val="000773DC"/>
    <w:rsid w:val="00080D4E"/>
    <w:rsid w:val="00092614"/>
    <w:rsid w:val="00095434"/>
    <w:rsid w:val="000B02A8"/>
    <w:rsid w:val="000B0B17"/>
    <w:rsid w:val="000B12F9"/>
    <w:rsid w:val="000B6449"/>
    <w:rsid w:val="000C1C6F"/>
    <w:rsid w:val="000C25A0"/>
    <w:rsid w:val="000C359A"/>
    <w:rsid w:val="000D312B"/>
    <w:rsid w:val="000F4D40"/>
    <w:rsid w:val="00100D69"/>
    <w:rsid w:val="00105A23"/>
    <w:rsid w:val="00116BF9"/>
    <w:rsid w:val="001211B1"/>
    <w:rsid w:val="001216DB"/>
    <w:rsid w:val="00125DA8"/>
    <w:rsid w:val="001304D2"/>
    <w:rsid w:val="00137C52"/>
    <w:rsid w:val="00140057"/>
    <w:rsid w:val="00143789"/>
    <w:rsid w:val="0014530C"/>
    <w:rsid w:val="00146135"/>
    <w:rsid w:val="0014643D"/>
    <w:rsid w:val="001529B2"/>
    <w:rsid w:val="00154381"/>
    <w:rsid w:val="00172321"/>
    <w:rsid w:val="001748FF"/>
    <w:rsid w:val="00175063"/>
    <w:rsid w:val="001851EA"/>
    <w:rsid w:val="001915CD"/>
    <w:rsid w:val="001A46FA"/>
    <w:rsid w:val="001A69A9"/>
    <w:rsid w:val="001B38BD"/>
    <w:rsid w:val="001C0969"/>
    <w:rsid w:val="001C1DDC"/>
    <w:rsid w:val="001C5B0D"/>
    <w:rsid w:val="001C5C37"/>
    <w:rsid w:val="001C66B1"/>
    <w:rsid w:val="001D2E9A"/>
    <w:rsid w:val="001D5B92"/>
    <w:rsid w:val="001E03D1"/>
    <w:rsid w:val="001E3AD2"/>
    <w:rsid w:val="001E40A3"/>
    <w:rsid w:val="001E4A31"/>
    <w:rsid w:val="001E6411"/>
    <w:rsid w:val="001F7F5E"/>
    <w:rsid w:val="00202B79"/>
    <w:rsid w:val="002044E9"/>
    <w:rsid w:val="00207640"/>
    <w:rsid w:val="00221B24"/>
    <w:rsid w:val="00222D24"/>
    <w:rsid w:val="002248DC"/>
    <w:rsid w:val="00227B1D"/>
    <w:rsid w:val="00230347"/>
    <w:rsid w:val="00232394"/>
    <w:rsid w:val="0023348B"/>
    <w:rsid w:val="002369E1"/>
    <w:rsid w:val="002449A1"/>
    <w:rsid w:val="00244C1D"/>
    <w:rsid w:val="00245C7B"/>
    <w:rsid w:val="00247241"/>
    <w:rsid w:val="002532E9"/>
    <w:rsid w:val="00261D39"/>
    <w:rsid w:val="00266214"/>
    <w:rsid w:val="00273E69"/>
    <w:rsid w:val="0028228B"/>
    <w:rsid w:val="00282D7B"/>
    <w:rsid w:val="002854C1"/>
    <w:rsid w:val="00295180"/>
    <w:rsid w:val="002A0E91"/>
    <w:rsid w:val="002A4450"/>
    <w:rsid w:val="002A45E5"/>
    <w:rsid w:val="002A644F"/>
    <w:rsid w:val="002A6A85"/>
    <w:rsid w:val="002B1D9F"/>
    <w:rsid w:val="002B5018"/>
    <w:rsid w:val="002C0720"/>
    <w:rsid w:val="002D18F6"/>
    <w:rsid w:val="002E08DD"/>
    <w:rsid w:val="002E268A"/>
    <w:rsid w:val="002E5A7E"/>
    <w:rsid w:val="002E604C"/>
    <w:rsid w:val="002E742E"/>
    <w:rsid w:val="002F09E5"/>
    <w:rsid w:val="002F2C7E"/>
    <w:rsid w:val="002F31D0"/>
    <w:rsid w:val="00300E4A"/>
    <w:rsid w:val="00305C31"/>
    <w:rsid w:val="0030650E"/>
    <w:rsid w:val="00312ED6"/>
    <w:rsid w:val="00316AE9"/>
    <w:rsid w:val="00325832"/>
    <w:rsid w:val="00332612"/>
    <w:rsid w:val="0033288C"/>
    <w:rsid w:val="00341BE8"/>
    <w:rsid w:val="00346559"/>
    <w:rsid w:val="00350B9E"/>
    <w:rsid w:val="003542BA"/>
    <w:rsid w:val="00354850"/>
    <w:rsid w:val="00355F02"/>
    <w:rsid w:val="003707AB"/>
    <w:rsid w:val="00373178"/>
    <w:rsid w:val="00374D87"/>
    <w:rsid w:val="00381351"/>
    <w:rsid w:val="003929D1"/>
    <w:rsid w:val="00395F22"/>
    <w:rsid w:val="003A0D1F"/>
    <w:rsid w:val="003A3DF2"/>
    <w:rsid w:val="003A5D2A"/>
    <w:rsid w:val="003A621B"/>
    <w:rsid w:val="003A6EEF"/>
    <w:rsid w:val="003B593B"/>
    <w:rsid w:val="003D1047"/>
    <w:rsid w:val="003D16BB"/>
    <w:rsid w:val="003D1DD5"/>
    <w:rsid w:val="003D21B7"/>
    <w:rsid w:val="003D7879"/>
    <w:rsid w:val="003E578B"/>
    <w:rsid w:val="003F1630"/>
    <w:rsid w:val="003F725D"/>
    <w:rsid w:val="003F7FD2"/>
    <w:rsid w:val="0040364B"/>
    <w:rsid w:val="00404F33"/>
    <w:rsid w:val="00406995"/>
    <w:rsid w:val="00406CFF"/>
    <w:rsid w:val="00412798"/>
    <w:rsid w:val="00414852"/>
    <w:rsid w:val="00415365"/>
    <w:rsid w:val="00416B9C"/>
    <w:rsid w:val="00423C70"/>
    <w:rsid w:val="004338A6"/>
    <w:rsid w:val="0044678B"/>
    <w:rsid w:val="00447C55"/>
    <w:rsid w:val="0045087B"/>
    <w:rsid w:val="00450937"/>
    <w:rsid w:val="00450992"/>
    <w:rsid w:val="00450B39"/>
    <w:rsid w:val="00461165"/>
    <w:rsid w:val="004627D5"/>
    <w:rsid w:val="00463206"/>
    <w:rsid w:val="0046388E"/>
    <w:rsid w:val="004665F1"/>
    <w:rsid w:val="00470D8B"/>
    <w:rsid w:val="004711DB"/>
    <w:rsid w:val="00474111"/>
    <w:rsid w:val="004750E4"/>
    <w:rsid w:val="00484897"/>
    <w:rsid w:val="00492E97"/>
    <w:rsid w:val="00495A8D"/>
    <w:rsid w:val="004975B5"/>
    <w:rsid w:val="004A41F9"/>
    <w:rsid w:val="004A4717"/>
    <w:rsid w:val="004A55A6"/>
    <w:rsid w:val="004C1E44"/>
    <w:rsid w:val="004C5E36"/>
    <w:rsid w:val="004D09FE"/>
    <w:rsid w:val="004D0C41"/>
    <w:rsid w:val="004D19FE"/>
    <w:rsid w:val="004D2462"/>
    <w:rsid w:val="004D5916"/>
    <w:rsid w:val="004D6100"/>
    <w:rsid w:val="004F1D02"/>
    <w:rsid w:val="004F6901"/>
    <w:rsid w:val="00502776"/>
    <w:rsid w:val="00503BEF"/>
    <w:rsid w:val="0050729B"/>
    <w:rsid w:val="00513AD2"/>
    <w:rsid w:val="00520D7E"/>
    <w:rsid w:val="00521ABE"/>
    <w:rsid w:val="00522F12"/>
    <w:rsid w:val="0052304E"/>
    <w:rsid w:val="00523AB2"/>
    <w:rsid w:val="00525546"/>
    <w:rsid w:val="00527BC9"/>
    <w:rsid w:val="005412B2"/>
    <w:rsid w:val="0054723C"/>
    <w:rsid w:val="005614E4"/>
    <w:rsid w:val="00561934"/>
    <w:rsid w:val="005621C6"/>
    <w:rsid w:val="00563034"/>
    <w:rsid w:val="005643D1"/>
    <w:rsid w:val="005673FF"/>
    <w:rsid w:val="00574FD1"/>
    <w:rsid w:val="00576629"/>
    <w:rsid w:val="00576CB0"/>
    <w:rsid w:val="00577472"/>
    <w:rsid w:val="00577BB5"/>
    <w:rsid w:val="00586738"/>
    <w:rsid w:val="005872EB"/>
    <w:rsid w:val="00594DA7"/>
    <w:rsid w:val="005961C2"/>
    <w:rsid w:val="00596255"/>
    <w:rsid w:val="005969B2"/>
    <w:rsid w:val="005979D3"/>
    <w:rsid w:val="00597BAF"/>
    <w:rsid w:val="005A117E"/>
    <w:rsid w:val="005A46C5"/>
    <w:rsid w:val="005A4CFF"/>
    <w:rsid w:val="005B20A3"/>
    <w:rsid w:val="005B4750"/>
    <w:rsid w:val="005B7257"/>
    <w:rsid w:val="005C2D39"/>
    <w:rsid w:val="005C7E15"/>
    <w:rsid w:val="005D7138"/>
    <w:rsid w:val="005E28E8"/>
    <w:rsid w:val="005E4B80"/>
    <w:rsid w:val="005F4583"/>
    <w:rsid w:val="00600756"/>
    <w:rsid w:val="006068BF"/>
    <w:rsid w:val="0061119B"/>
    <w:rsid w:val="00611AF5"/>
    <w:rsid w:val="00612D36"/>
    <w:rsid w:val="00616E93"/>
    <w:rsid w:val="006255F7"/>
    <w:rsid w:val="00630319"/>
    <w:rsid w:val="006328F4"/>
    <w:rsid w:val="0063544D"/>
    <w:rsid w:val="006437D2"/>
    <w:rsid w:val="006445FC"/>
    <w:rsid w:val="00646665"/>
    <w:rsid w:val="006469FE"/>
    <w:rsid w:val="006572C0"/>
    <w:rsid w:val="006615F7"/>
    <w:rsid w:val="00661ABF"/>
    <w:rsid w:val="006629DA"/>
    <w:rsid w:val="00667341"/>
    <w:rsid w:val="0067072C"/>
    <w:rsid w:val="006725B1"/>
    <w:rsid w:val="006802B7"/>
    <w:rsid w:val="00684A7F"/>
    <w:rsid w:val="00693320"/>
    <w:rsid w:val="006A2565"/>
    <w:rsid w:val="006A34A6"/>
    <w:rsid w:val="006A4CA6"/>
    <w:rsid w:val="006A68A1"/>
    <w:rsid w:val="006B15CB"/>
    <w:rsid w:val="006B195E"/>
    <w:rsid w:val="006B2FBB"/>
    <w:rsid w:val="006B3C6D"/>
    <w:rsid w:val="006B4E06"/>
    <w:rsid w:val="006B54C6"/>
    <w:rsid w:val="006C3D15"/>
    <w:rsid w:val="006D0493"/>
    <w:rsid w:val="006D222A"/>
    <w:rsid w:val="006D4B99"/>
    <w:rsid w:val="006F7C6A"/>
    <w:rsid w:val="00703DC4"/>
    <w:rsid w:val="00710A79"/>
    <w:rsid w:val="007152ED"/>
    <w:rsid w:val="007209C2"/>
    <w:rsid w:val="0072150C"/>
    <w:rsid w:val="007220A5"/>
    <w:rsid w:val="00725550"/>
    <w:rsid w:val="00731F3A"/>
    <w:rsid w:val="0073434C"/>
    <w:rsid w:val="00741543"/>
    <w:rsid w:val="00745CF0"/>
    <w:rsid w:val="007505EC"/>
    <w:rsid w:val="00753375"/>
    <w:rsid w:val="00755995"/>
    <w:rsid w:val="007560DF"/>
    <w:rsid w:val="007566AB"/>
    <w:rsid w:val="007637B1"/>
    <w:rsid w:val="00766D1E"/>
    <w:rsid w:val="00773BE6"/>
    <w:rsid w:val="00774494"/>
    <w:rsid w:val="007765DC"/>
    <w:rsid w:val="007905ED"/>
    <w:rsid w:val="007958B9"/>
    <w:rsid w:val="007B01F4"/>
    <w:rsid w:val="007B1221"/>
    <w:rsid w:val="007B3C89"/>
    <w:rsid w:val="007B434B"/>
    <w:rsid w:val="007B4C8D"/>
    <w:rsid w:val="007B5508"/>
    <w:rsid w:val="007B6C8C"/>
    <w:rsid w:val="007C4870"/>
    <w:rsid w:val="007C5F1F"/>
    <w:rsid w:val="007D1F85"/>
    <w:rsid w:val="007D590B"/>
    <w:rsid w:val="007D5B43"/>
    <w:rsid w:val="007D7A76"/>
    <w:rsid w:val="007E03E7"/>
    <w:rsid w:val="007E21ED"/>
    <w:rsid w:val="007E2D61"/>
    <w:rsid w:val="007E39CF"/>
    <w:rsid w:val="007E4A10"/>
    <w:rsid w:val="007F0566"/>
    <w:rsid w:val="007F3E30"/>
    <w:rsid w:val="00800EEA"/>
    <w:rsid w:val="00804E97"/>
    <w:rsid w:val="0080535D"/>
    <w:rsid w:val="0080539D"/>
    <w:rsid w:val="00807309"/>
    <w:rsid w:val="008208F4"/>
    <w:rsid w:val="00820F51"/>
    <w:rsid w:val="008236A9"/>
    <w:rsid w:val="008264B7"/>
    <w:rsid w:val="0082745D"/>
    <w:rsid w:val="00834C7B"/>
    <w:rsid w:val="00846895"/>
    <w:rsid w:val="008536B1"/>
    <w:rsid w:val="0086088C"/>
    <w:rsid w:val="008613B9"/>
    <w:rsid w:val="008620D5"/>
    <w:rsid w:val="00863BD3"/>
    <w:rsid w:val="0086685B"/>
    <w:rsid w:val="008756DA"/>
    <w:rsid w:val="008773EA"/>
    <w:rsid w:val="00882B62"/>
    <w:rsid w:val="00886028"/>
    <w:rsid w:val="008900BE"/>
    <w:rsid w:val="008910FC"/>
    <w:rsid w:val="008942AE"/>
    <w:rsid w:val="008C2596"/>
    <w:rsid w:val="008C2DF0"/>
    <w:rsid w:val="008D4E02"/>
    <w:rsid w:val="008D78F4"/>
    <w:rsid w:val="008D7E35"/>
    <w:rsid w:val="008F6D4A"/>
    <w:rsid w:val="00901564"/>
    <w:rsid w:val="00906588"/>
    <w:rsid w:val="00906CE2"/>
    <w:rsid w:val="00913A22"/>
    <w:rsid w:val="00914B90"/>
    <w:rsid w:val="009151C5"/>
    <w:rsid w:val="00922B4E"/>
    <w:rsid w:val="00922D48"/>
    <w:rsid w:val="00924A82"/>
    <w:rsid w:val="00925A1C"/>
    <w:rsid w:val="009269A7"/>
    <w:rsid w:val="00930EAC"/>
    <w:rsid w:val="00943F4A"/>
    <w:rsid w:val="0095659A"/>
    <w:rsid w:val="009725BB"/>
    <w:rsid w:val="009960AB"/>
    <w:rsid w:val="00996547"/>
    <w:rsid w:val="0099677A"/>
    <w:rsid w:val="009A03BC"/>
    <w:rsid w:val="009A217B"/>
    <w:rsid w:val="009A6F40"/>
    <w:rsid w:val="009B12AA"/>
    <w:rsid w:val="009B1F36"/>
    <w:rsid w:val="009B3B28"/>
    <w:rsid w:val="009B4EB4"/>
    <w:rsid w:val="009B5B85"/>
    <w:rsid w:val="009B6F8D"/>
    <w:rsid w:val="009C2A2C"/>
    <w:rsid w:val="009E2F1F"/>
    <w:rsid w:val="009E483B"/>
    <w:rsid w:val="009E69C2"/>
    <w:rsid w:val="009E70E8"/>
    <w:rsid w:val="009F7F3F"/>
    <w:rsid w:val="00A03283"/>
    <w:rsid w:val="00A0492F"/>
    <w:rsid w:val="00A26E5C"/>
    <w:rsid w:val="00A33D5E"/>
    <w:rsid w:val="00A33E28"/>
    <w:rsid w:val="00A34416"/>
    <w:rsid w:val="00A34426"/>
    <w:rsid w:val="00A355F7"/>
    <w:rsid w:val="00A362EA"/>
    <w:rsid w:val="00A42574"/>
    <w:rsid w:val="00A57A03"/>
    <w:rsid w:val="00A62B0B"/>
    <w:rsid w:val="00A63313"/>
    <w:rsid w:val="00A66455"/>
    <w:rsid w:val="00A83614"/>
    <w:rsid w:val="00A901B1"/>
    <w:rsid w:val="00A95446"/>
    <w:rsid w:val="00AA0B7B"/>
    <w:rsid w:val="00AA1804"/>
    <w:rsid w:val="00AA257F"/>
    <w:rsid w:val="00AA28FE"/>
    <w:rsid w:val="00AB5A69"/>
    <w:rsid w:val="00AC6C17"/>
    <w:rsid w:val="00AC76BC"/>
    <w:rsid w:val="00AD285E"/>
    <w:rsid w:val="00AE3CD8"/>
    <w:rsid w:val="00AE4D7F"/>
    <w:rsid w:val="00AE6FEF"/>
    <w:rsid w:val="00AF5F6B"/>
    <w:rsid w:val="00B037DF"/>
    <w:rsid w:val="00B04178"/>
    <w:rsid w:val="00B10586"/>
    <w:rsid w:val="00B13208"/>
    <w:rsid w:val="00B17134"/>
    <w:rsid w:val="00B22FF9"/>
    <w:rsid w:val="00B30687"/>
    <w:rsid w:val="00B319B2"/>
    <w:rsid w:val="00B3223D"/>
    <w:rsid w:val="00B336DB"/>
    <w:rsid w:val="00B45A40"/>
    <w:rsid w:val="00B4736B"/>
    <w:rsid w:val="00B5020B"/>
    <w:rsid w:val="00B50748"/>
    <w:rsid w:val="00B5176F"/>
    <w:rsid w:val="00B5522B"/>
    <w:rsid w:val="00B56D88"/>
    <w:rsid w:val="00B71AB6"/>
    <w:rsid w:val="00B751C5"/>
    <w:rsid w:val="00B80991"/>
    <w:rsid w:val="00B8103F"/>
    <w:rsid w:val="00B8345E"/>
    <w:rsid w:val="00B86898"/>
    <w:rsid w:val="00B90E36"/>
    <w:rsid w:val="00B93B24"/>
    <w:rsid w:val="00B9682C"/>
    <w:rsid w:val="00BA17CA"/>
    <w:rsid w:val="00BA540B"/>
    <w:rsid w:val="00BB0E98"/>
    <w:rsid w:val="00BB4203"/>
    <w:rsid w:val="00BC0668"/>
    <w:rsid w:val="00BE04C3"/>
    <w:rsid w:val="00BE07C8"/>
    <w:rsid w:val="00BE0CC0"/>
    <w:rsid w:val="00BE1F7D"/>
    <w:rsid w:val="00BE24D5"/>
    <w:rsid w:val="00BE56CA"/>
    <w:rsid w:val="00BF2B19"/>
    <w:rsid w:val="00BF5C9A"/>
    <w:rsid w:val="00BF62ED"/>
    <w:rsid w:val="00BF6AB2"/>
    <w:rsid w:val="00C00D15"/>
    <w:rsid w:val="00C019AE"/>
    <w:rsid w:val="00C12954"/>
    <w:rsid w:val="00C13FD0"/>
    <w:rsid w:val="00C1717F"/>
    <w:rsid w:val="00C241A3"/>
    <w:rsid w:val="00C30176"/>
    <w:rsid w:val="00C343D1"/>
    <w:rsid w:val="00C415FB"/>
    <w:rsid w:val="00C42C9B"/>
    <w:rsid w:val="00C64CB9"/>
    <w:rsid w:val="00C73AD7"/>
    <w:rsid w:val="00C81715"/>
    <w:rsid w:val="00C8483D"/>
    <w:rsid w:val="00C84FE8"/>
    <w:rsid w:val="00C86264"/>
    <w:rsid w:val="00C87114"/>
    <w:rsid w:val="00C916AA"/>
    <w:rsid w:val="00C93D07"/>
    <w:rsid w:val="00CA0B50"/>
    <w:rsid w:val="00CA322F"/>
    <w:rsid w:val="00CB2E4A"/>
    <w:rsid w:val="00CB4B7E"/>
    <w:rsid w:val="00CB4CF0"/>
    <w:rsid w:val="00CC0A55"/>
    <w:rsid w:val="00CC5591"/>
    <w:rsid w:val="00CC5BD7"/>
    <w:rsid w:val="00CC6DEA"/>
    <w:rsid w:val="00CC70FE"/>
    <w:rsid w:val="00CD3741"/>
    <w:rsid w:val="00CF2869"/>
    <w:rsid w:val="00CF5422"/>
    <w:rsid w:val="00CF5FD0"/>
    <w:rsid w:val="00D01845"/>
    <w:rsid w:val="00D12A84"/>
    <w:rsid w:val="00D13477"/>
    <w:rsid w:val="00D1443A"/>
    <w:rsid w:val="00D164DD"/>
    <w:rsid w:val="00D25F6F"/>
    <w:rsid w:val="00D2709B"/>
    <w:rsid w:val="00D335C0"/>
    <w:rsid w:val="00D34D14"/>
    <w:rsid w:val="00D367B1"/>
    <w:rsid w:val="00D40C53"/>
    <w:rsid w:val="00D40DCB"/>
    <w:rsid w:val="00D46D7D"/>
    <w:rsid w:val="00D47ECF"/>
    <w:rsid w:val="00D50BCD"/>
    <w:rsid w:val="00D61C3D"/>
    <w:rsid w:val="00D6259E"/>
    <w:rsid w:val="00D8105F"/>
    <w:rsid w:val="00D83B48"/>
    <w:rsid w:val="00D86037"/>
    <w:rsid w:val="00D92CB7"/>
    <w:rsid w:val="00D956C3"/>
    <w:rsid w:val="00DA0CFB"/>
    <w:rsid w:val="00DA1139"/>
    <w:rsid w:val="00DA3AC1"/>
    <w:rsid w:val="00DB2062"/>
    <w:rsid w:val="00DB3809"/>
    <w:rsid w:val="00DB7631"/>
    <w:rsid w:val="00DC3DF4"/>
    <w:rsid w:val="00DC4C0C"/>
    <w:rsid w:val="00DD68E3"/>
    <w:rsid w:val="00DE16BC"/>
    <w:rsid w:val="00DE3FAE"/>
    <w:rsid w:val="00DE446C"/>
    <w:rsid w:val="00DF6A24"/>
    <w:rsid w:val="00DF7285"/>
    <w:rsid w:val="00E00DD5"/>
    <w:rsid w:val="00E06E58"/>
    <w:rsid w:val="00E1560B"/>
    <w:rsid w:val="00E234E7"/>
    <w:rsid w:val="00E23E3E"/>
    <w:rsid w:val="00E2422B"/>
    <w:rsid w:val="00E27967"/>
    <w:rsid w:val="00E30146"/>
    <w:rsid w:val="00E340D4"/>
    <w:rsid w:val="00E350AF"/>
    <w:rsid w:val="00E51C2C"/>
    <w:rsid w:val="00E545A6"/>
    <w:rsid w:val="00E5460C"/>
    <w:rsid w:val="00E55586"/>
    <w:rsid w:val="00E60F98"/>
    <w:rsid w:val="00E6175B"/>
    <w:rsid w:val="00E6793D"/>
    <w:rsid w:val="00E72FC9"/>
    <w:rsid w:val="00E730A4"/>
    <w:rsid w:val="00E73632"/>
    <w:rsid w:val="00E748EE"/>
    <w:rsid w:val="00E80308"/>
    <w:rsid w:val="00E85C81"/>
    <w:rsid w:val="00EA1DCF"/>
    <w:rsid w:val="00EA28D3"/>
    <w:rsid w:val="00EA3C4A"/>
    <w:rsid w:val="00EA4879"/>
    <w:rsid w:val="00EB1125"/>
    <w:rsid w:val="00EB1AAB"/>
    <w:rsid w:val="00EB46A7"/>
    <w:rsid w:val="00EC1D93"/>
    <w:rsid w:val="00EC24BA"/>
    <w:rsid w:val="00ED1F9B"/>
    <w:rsid w:val="00ED3CDA"/>
    <w:rsid w:val="00ED5792"/>
    <w:rsid w:val="00EE022E"/>
    <w:rsid w:val="00EE735D"/>
    <w:rsid w:val="00EF65DB"/>
    <w:rsid w:val="00EF6D19"/>
    <w:rsid w:val="00F05046"/>
    <w:rsid w:val="00F05872"/>
    <w:rsid w:val="00F2620C"/>
    <w:rsid w:val="00F26DA0"/>
    <w:rsid w:val="00F323EE"/>
    <w:rsid w:val="00F33377"/>
    <w:rsid w:val="00F466D1"/>
    <w:rsid w:val="00F51FD2"/>
    <w:rsid w:val="00F52534"/>
    <w:rsid w:val="00F53992"/>
    <w:rsid w:val="00F54688"/>
    <w:rsid w:val="00F56B38"/>
    <w:rsid w:val="00F616D7"/>
    <w:rsid w:val="00F62DE1"/>
    <w:rsid w:val="00F66571"/>
    <w:rsid w:val="00F72B5B"/>
    <w:rsid w:val="00F85540"/>
    <w:rsid w:val="00F8737C"/>
    <w:rsid w:val="00F90189"/>
    <w:rsid w:val="00F905B8"/>
    <w:rsid w:val="00FB3A02"/>
    <w:rsid w:val="00FB3CEA"/>
    <w:rsid w:val="00FC372B"/>
    <w:rsid w:val="00FC4053"/>
    <w:rsid w:val="00FE3A19"/>
    <w:rsid w:val="00FE51B5"/>
    <w:rsid w:val="00FF1AB6"/>
    <w:rsid w:val="00FF5707"/>
    <w:rsid w:val="00FF7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Nevyeenzmnka">
    <w:name w:val="Unresolved Mention"/>
    <w:basedOn w:val="Standardnpsmoodstavce"/>
    <w:uiPriority w:val="99"/>
    <w:semiHidden/>
    <w:unhideWhenUsed/>
    <w:rsid w:val="00AA28FE"/>
    <w:rPr>
      <w:color w:val="605E5C"/>
      <w:shd w:val="clear" w:color="auto" w:fill="E1DFDD"/>
    </w:rPr>
  </w:style>
  <w:style w:type="table" w:styleId="Mkatabulky">
    <w:name w:val="Table Grid"/>
    <w:basedOn w:val="Normlntabulka"/>
    <w:uiPriority w:val="59"/>
    <w:rsid w:val="004F6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445275709">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Props1.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2.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3.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5.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6.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27</Pages>
  <Words>11202</Words>
  <Characters>66098</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Větrovec Zdeněk</cp:lastModifiedBy>
  <cp:revision>124</cp:revision>
  <cp:lastPrinted>2021-05-19T13:40:00Z</cp:lastPrinted>
  <dcterms:created xsi:type="dcterms:W3CDTF">2023-02-07T08:31:00Z</dcterms:created>
  <dcterms:modified xsi:type="dcterms:W3CDTF">2023-05-05T06:50:00Z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